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AB0" w:rsidRDefault="008F7AB0">
      <w:pPr>
        <w:widowControl/>
        <w:autoSpaceDE/>
        <w:autoSpaceDN/>
        <w:adjustRightInd/>
        <w:spacing w:after="200" w:line="276" w:lineRule="auto"/>
        <w:rPr>
          <w:ins w:id="0" w:author="Tomas Herrera" w:date="2011-08-18T11:46:00Z"/>
        </w:rPr>
      </w:pPr>
    </w:p>
    <w:p w:rsidR="00691A34" w:rsidRPr="00C01B44" w:rsidRDefault="008F7AB0" w:rsidP="008F7AB0">
      <w:pPr>
        <w:ind w:left="2880" w:firstLine="720"/>
        <w:jc w:val="both"/>
        <w:rPr>
          <w:ins w:id="1" w:author="Tomas Herrera" w:date="2011-08-18T11:46:00Z"/>
          <w:b/>
        </w:rPr>
      </w:pPr>
      <w:r>
        <w:rPr>
          <w:b/>
        </w:rPr>
        <w:t xml:space="preserve">   </w:t>
      </w:r>
      <w:ins w:id="2" w:author="Tomas Herrera" w:date="2011-08-18T11:46:00Z">
        <w:r w:rsidR="00A44965">
          <w:rPr>
            <w:b/>
          </w:rPr>
          <w:t>APPENDIX E</w:t>
        </w:r>
        <w:r w:rsidR="00691A34">
          <w:rPr>
            <w:b/>
          </w:rPr>
          <w:t>8</w:t>
        </w:r>
      </w:ins>
    </w:p>
    <w:p w:rsidR="00691A34" w:rsidRPr="00C01B44" w:rsidRDefault="00691A34" w:rsidP="00691A34">
      <w:pPr>
        <w:jc w:val="both"/>
        <w:rPr>
          <w:ins w:id="3" w:author="Tomas Herrera" w:date="2011-08-18T11:46:00Z"/>
          <w:b/>
        </w:rPr>
      </w:pPr>
    </w:p>
    <w:p w:rsidR="00691A34" w:rsidRDefault="008F7AB0" w:rsidP="008F7AB0">
      <w:pPr>
        <w:jc w:val="both"/>
        <w:rPr>
          <w:ins w:id="4" w:author="Tomas Herrera" w:date="2011-08-18T11:46:00Z"/>
          <w:b/>
        </w:rPr>
      </w:pPr>
      <w:ins w:id="5" w:author="Tomas Herrera" w:date="2011-08-18T11:47:00Z">
        <w:r>
          <w:rPr>
            <w:b/>
          </w:rPr>
          <w:t xml:space="preserve">                 </w:t>
        </w:r>
      </w:ins>
      <w:ins w:id="6" w:author="Tomas Herrera" w:date="2011-08-18T11:46:00Z">
        <w:r w:rsidR="00691A34" w:rsidRPr="00C01B44">
          <w:rPr>
            <w:b/>
          </w:rPr>
          <w:t xml:space="preserve">TRAINING REQUIREMENTS AND QUALIFICATION         </w:t>
        </w:r>
      </w:ins>
    </w:p>
    <w:p w:rsidR="008F7AB0" w:rsidRDefault="00691A34" w:rsidP="00691A34">
      <w:pPr>
        <w:jc w:val="both"/>
        <w:rPr>
          <w:ins w:id="7" w:author="Tomas Herrera" w:date="2011-08-18T11:46:00Z"/>
          <w:b/>
        </w:rPr>
      </w:pPr>
      <w:ins w:id="8" w:author="Tomas Herrera" w:date="2011-08-18T11:46:00Z">
        <w:r>
          <w:rPr>
            <w:b/>
          </w:rPr>
          <w:t xml:space="preserve">           </w:t>
        </w:r>
        <w:r>
          <w:rPr>
            <w:b/>
          </w:rPr>
          <w:tab/>
          <w:t xml:space="preserve">      </w:t>
        </w:r>
      </w:ins>
      <w:ins w:id="9" w:author="Tomas Herrera" w:date="2011-08-18T11:47:00Z">
        <w:r w:rsidR="008F7AB0">
          <w:rPr>
            <w:b/>
          </w:rPr>
          <w:t xml:space="preserve">    </w:t>
        </w:r>
      </w:ins>
      <w:ins w:id="10" w:author="Tomas Herrera" w:date="2011-08-18T11:46:00Z">
        <w:r>
          <w:rPr>
            <w:b/>
          </w:rPr>
          <w:t>J</w:t>
        </w:r>
        <w:r w:rsidR="008F7AB0">
          <w:rPr>
            <w:b/>
          </w:rPr>
          <w:t>OURNAL FOR</w:t>
        </w:r>
      </w:ins>
      <w:ins w:id="11" w:author="Tomas Herrera" w:date="2011-08-18T11:47:00Z">
        <w:r w:rsidR="008F7AB0">
          <w:rPr>
            <w:b/>
          </w:rPr>
          <w:t xml:space="preserve"> </w:t>
        </w:r>
      </w:ins>
      <w:ins w:id="12" w:author="Tomas Herrera" w:date="2011-08-18T11:46:00Z">
        <w:r w:rsidR="008F7AB0">
          <w:rPr>
            <w:b/>
          </w:rPr>
          <w:t xml:space="preserve">URANIUM RECOVERY </w:t>
        </w:r>
      </w:ins>
    </w:p>
    <w:p w:rsidR="00691A34" w:rsidRPr="00C01B44" w:rsidRDefault="008F7AB0" w:rsidP="00691A34">
      <w:pPr>
        <w:jc w:val="both"/>
        <w:rPr>
          <w:ins w:id="13" w:author="Tomas Herrera" w:date="2011-08-18T11:46:00Z"/>
          <w:b/>
        </w:rPr>
      </w:pPr>
      <w:ins w:id="14" w:author="Tomas Herrera" w:date="2011-08-18T11:47:00Z">
        <w:r>
          <w:rPr>
            <w:b/>
          </w:rPr>
          <w:t xml:space="preserve">                   </w:t>
        </w:r>
      </w:ins>
      <w:ins w:id="15" w:author="Tomas Herrera" w:date="2011-08-18T11:46:00Z">
        <w:r w:rsidRPr="008F7AB0">
          <w:rPr>
            <w:b/>
          </w:rPr>
          <w:t>PROJECT MANAGER/TECHNICAL REVIEWER</w:t>
        </w:r>
      </w:ins>
    </w:p>
    <w:p w:rsidR="00691A34" w:rsidRPr="00C01B44" w:rsidRDefault="00691A34" w:rsidP="00691A34">
      <w:pPr>
        <w:jc w:val="both"/>
        <w:rPr>
          <w:ins w:id="16" w:author="Tomas Herrera" w:date="2011-08-18T11:46:00Z"/>
          <w:b/>
        </w:rPr>
      </w:pPr>
    </w:p>
    <w:p w:rsidR="00691A34" w:rsidRPr="00C01B44" w:rsidRDefault="00691A34" w:rsidP="00691A34">
      <w:pPr>
        <w:jc w:val="both"/>
        <w:rPr>
          <w:ins w:id="17" w:author="Tomas Herrera" w:date="2011-08-18T11:46:00Z"/>
          <w:b/>
        </w:rPr>
      </w:pPr>
    </w:p>
    <w:p w:rsidR="00691A34" w:rsidRDefault="00691A34" w:rsidP="00E020AE">
      <w:pPr>
        <w:widowControl/>
        <w:autoSpaceDE/>
        <w:autoSpaceDN/>
        <w:adjustRightInd/>
        <w:spacing w:after="200" w:line="276" w:lineRule="auto"/>
        <w:jc w:val="both"/>
        <w:rPr>
          <w:ins w:id="18" w:author="Tomas Herrera" w:date="2011-08-18T11:45:00Z"/>
        </w:rPr>
      </w:pPr>
      <w:ins w:id="19" w:author="Tomas Herrera" w:date="2011-08-18T11:46:00Z">
        <w:r w:rsidRPr="00C01B44">
          <w:t xml:space="preserve">Note:  </w:t>
        </w:r>
      </w:ins>
      <w:ins w:id="20" w:author="Tomas Herrera" w:date="2011-08-19T09:22:00Z">
        <w:r w:rsidR="00830F48">
          <w:t xml:space="preserve">The Uranium Recovery Project Manager/Technical Reviewer is a qualification in the Office of Federal and State Materials Environmental Management Programs.  </w:t>
        </w:r>
      </w:ins>
      <w:ins w:id="21" w:author="Tomas Herrera" w:date="2011-08-18T11:46:00Z">
        <w:r w:rsidRPr="00C01B44">
          <w:t xml:space="preserve">The contents of this Appendix were </w:t>
        </w:r>
        <w:r>
          <w:t>merged</w:t>
        </w:r>
        <w:r w:rsidRPr="00C01B44">
          <w:t xml:space="preserve"> from Inspection Manual Chapter (IMC) 1246 Appendix </w:t>
        </w:r>
        <w:proofErr w:type="gramStart"/>
        <w:r w:rsidRPr="00C01B44">
          <w:t>A</w:t>
        </w:r>
        <w:proofErr w:type="gramEnd"/>
        <w:r w:rsidRPr="00C01B44">
          <w:t xml:space="preserve"> Section </w:t>
        </w:r>
        <w:r>
          <w:t>XI</w:t>
        </w:r>
      </w:ins>
      <w:ins w:id="22" w:author="Tomas Herrera" w:date="2011-08-18T11:48:00Z">
        <w:r w:rsidR="008F7AB0">
          <w:t>I</w:t>
        </w:r>
      </w:ins>
      <w:ins w:id="23" w:author="Tomas Herrera" w:date="2011-08-18T11:46:00Z">
        <w:r>
          <w:t>I</w:t>
        </w:r>
        <w:r w:rsidRPr="00C01B44">
          <w:t xml:space="preserve"> and Appendix B Section </w:t>
        </w:r>
        <w:r>
          <w:t>XI</w:t>
        </w:r>
      </w:ins>
      <w:ins w:id="24" w:author="Tomas Herrera" w:date="2011-08-18T11:48:00Z">
        <w:r w:rsidR="008F7AB0">
          <w:t>I</w:t>
        </w:r>
      </w:ins>
      <w:ins w:id="25" w:author="Tomas Herrera" w:date="2011-08-18T11:46:00Z">
        <w:r>
          <w:t>I</w:t>
        </w:r>
        <w:r w:rsidR="00830F48">
          <w:t xml:space="preserve"> published on</w:t>
        </w:r>
      </w:ins>
      <w:ins w:id="26" w:author="Tomas Herrera" w:date="2011-08-19T09:22:00Z">
        <w:r w:rsidR="00830F48">
          <w:t xml:space="preserve"> </w:t>
        </w:r>
      </w:ins>
      <w:ins w:id="27" w:author="Tomas Herrera" w:date="2011-08-18T11:46:00Z">
        <w:r w:rsidR="003722A9">
          <w:t>January 5, 2001.</w:t>
        </w:r>
      </w:ins>
      <w:ins w:id="28" w:author="Tomas Herrera" w:date="2011-08-18T15:19:00Z">
        <w:r w:rsidR="003722A9">
          <w:t xml:space="preserve">  </w:t>
        </w:r>
      </w:ins>
      <w:ins w:id="29" w:author="Tomas Herrera" w:date="2011-08-18T11:52:00Z">
        <w:r w:rsidR="00E941AA">
          <w:t>N</w:t>
        </w:r>
        <w:r w:rsidR="00E941AA" w:rsidRPr="00C01B44">
          <w:t xml:space="preserve">o changes </w:t>
        </w:r>
        <w:r w:rsidR="00E941AA">
          <w:t xml:space="preserve">were </w:t>
        </w:r>
        <w:r w:rsidR="00E941AA" w:rsidRPr="00C01B44">
          <w:t xml:space="preserve">made to the training requirements or qualification journal </w:t>
        </w:r>
        <w:r w:rsidR="00E941AA">
          <w:t xml:space="preserve">since they were </w:t>
        </w:r>
        <w:r w:rsidR="00E941AA" w:rsidRPr="00C01B44">
          <w:t>published on January 5, 2001.</w:t>
        </w:r>
      </w:ins>
      <w:ins w:id="30" w:author="Tomas Herrera" w:date="2011-08-18T11:45:00Z">
        <w:r>
          <w:br w:type="page"/>
        </w:r>
      </w:ins>
    </w:p>
    <w:p w:rsidR="00691A34" w:rsidRDefault="00691A34">
      <w:pPr>
        <w:spacing w:line="240" w:lineRule="exact"/>
        <w:jc w:val="both"/>
        <w:rPr>
          <w:ins w:id="31" w:author="Tomas Herrera" w:date="2011-08-18T11:42:00Z"/>
        </w:rPr>
      </w:pPr>
    </w:p>
    <w:p w:rsidR="00691A34" w:rsidRPr="00691A34" w:rsidRDefault="00691A34" w:rsidP="00691A34">
      <w:pPr>
        <w:widowControl/>
        <w:tabs>
          <w:tab w:val="center" w:pos="4680"/>
          <w:tab w:val="left" w:pos="5040"/>
          <w:tab w:val="left" w:pos="5640"/>
          <w:tab w:val="left" w:pos="6240"/>
          <w:tab w:val="left" w:pos="6840"/>
        </w:tabs>
        <w:spacing w:line="240" w:lineRule="exact"/>
        <w:rPr>
          <w:ins w:id="32" w:author="Tomas Herrera" w:date="2011-08-18T11:42:00Z"/>
        </w:rPr>
      </w:pPr>
      <w:ins w:id="33" w:author="Tomas Herrera" w:date="2011-08-18T11:42:00Z">
        <w:r>
          <w:rPr>
            <w:rFonts w:ascii="Shruti" w:hAnsi="Shruti" w:cs="Shruti"/>
            <w:sz w:val="22"/>
            <w:szCs w:val="22"/>
          </w:rPr>
          <w:tab/>
        </w:r>
      </w:ins>
      <w:ins w:id="34" w:author="Tomas Herrera" w:date="2011-08-18T11:43:00Z">
        <w:r w:rsidRPr="00691A34">
          <w:t>APPENDIX E8</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35" w:author="Tomas Herrera" w:date="2011-08-18T11:42:00Z"/>
        </w:rPr>
      </w:pPr>
    </w:p>
    <w:p w:rsidR="00691A34" w:rsidRPr="00691A34" w:rsidRDefault="00691A34" w:rsidP="00691A34">
      <w:pPr>
        <w:widowControl/>
        <w:tabs>
          <w:tab w:val="center" w:pos="4680"/>
          <w:tab w:val="left" w:pos="5040"/>
          <w:tab w:val="left" w:pos="5640"/>
          <w:tab w:val="left" w:pos="6240"/>
          <w:tab w:val="left" w:pos="6840"/>
        </w:tabs>
        <w:spacing w:line="240" w:lineRule="exact"/>
        <w:rPr>
          <w:ins w:id="36" w:author="Tomas Herrera" w:date="2011-08-18T11:42:00Z"/>
        </w:rPr>
      </w:pPr>
      <w:ins w:id="37" w:author="Tomas Herrera" w:date="2011-08-18T11:42:00Z">
        <w:r w:rsidRPr="00691A34">
          <w:tab/>
          <w:t>TRAINING REQUIREMENTS FOR</w:t>
        </w:r>
      </w:ins>
    </w:p>
    <w:p w:rsidR="00691A34" w:rsidRPr="00691A34" w:rsidRDefault="00691A34" w:rsidP="00691A34">
      <w:pPr>
        <w:widowControl/>
        <w:tabs>
          <w:tab w:val="center" w:pos="4680"/>
          <w:tab w:val="left" w:pos="5040"/>
          <w:tab w:val="left" w:pos="5640"/>
          <w:tab w:val="left" w:pos="6240"/>
          <w:tab w:val="left" w:pos="6840"/>
        </w:tabs>
        <w:spacing w:line="240" w:lineRule="exact"/>
        <w:rPr>
          <w:ins w:id="38" w:author="Tomas Herrera" w:date="2011-08-18T11:42:00Z"/>
        </w:rPr>
      </w:pPr>
      <w:ins w:id="39" w:author="Tomas Herrera" w:date="2011-08-18T11:42:00Z">
        <w:r w:rsidRPr="00691A34">
          <w:tab/>
          <w:t>URANIUM RECOVERY PROJECT MANAGER/TECHNICAL REVIEWER</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40"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41"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ins w:id="42" w:author="Tomas Herrera" w:date="2011-08-18T11:42:00Z"/>
        </w:rPr>
      </w:pPr>
      <w:ins w:id="43" w:author="Tomas Herrera" w:date="2011-08-18T11:42:00Z">
        <w:r w:rsidRPr="00691A34">
          <w:t>A.</w:t>
        </w:r>
        <w:r w:rsidRPr="00691A34">
          <w:tab/>
          <w:t>APPLICABILITY</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44"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45" w:author="Tomas Herrera" w:date="2011-08-18T11:42:00Z"/>
        </w:rPr>
      </w:pPr>
      <w:ins w:id="46" w:author="Tomas Herrera" w:date="2011-08-18T11:42:00Z">
        <w:r w:rsidRPr="00691A34">
          <w:t>The training described below is required for all uranium recovery project manager/technical reviewers assigned to perform project management and technical reviews of licensing actions on Source Material Licenses.</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47"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48"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ins w:id="49" w:author="Tomas Herrera" w:date="2011-08-18T11:42:00Z"/>
        </w:rPr>
      </w:pPr>
      <w:ins w:id="50" w:author="Tomas Herrera" w:date="2011-08-18T11:42:00Z">
        <w:r w:rsidRPr="00691A34">
          <w:t>B.</w:t>
        </w:r>
        <w:r w:rsidRPr="00691A34">
          <w:tab/>
          <w:t>TRAINING</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51"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ins w:id="52" w:author="Tomas Herrera" w:date="2011-08-18T11:42:00Z"/>
        </w:rPr>
      </w:pPr>
      <w:ins w:id="53" w:author="Tomas Herrera" w:date="2011-08-18T11:42:00Z">
        <w:r w:rsidRPr="00691A34">
          <w:t>1.</w:t>
        </w:r>
        <w:r w:rsidRPr="00691A34">
          <w:tab/>
        </w:r>
        <w:r w:rsidRPr="00691A34">
          <w:rPr>
            <w:u w:val="single"/>
          </w:rPr>
          <w:t>Required Initial Training</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54"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ins w:id="55" w:author="Tomas Herrera" w:date="2011-08-18T11:42:00Z"/>
        </w:rPr>
      </w:pPr>
      <w:ins w:id="56" w:author="Tomas Herrera" w:date="2011-08-18T11:42:00Z">
        <w:r w:rsidRPr="00691A34">
          <w:t>a.</w:t>
        </w:r>
        <w:r w:rsidRPr="00691A34">
          <w:tab/>
        </w:r>
        <w:r w:rsidRPr="00691A34">
          <w:rPr>
            <w:u w:val="single"/>
          </w:rPr>
          <w:t>Self Study and On-the-Job Training</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57"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ins w:id="58" w:author="Tomas Herrera" w:date="2011-08-18T11:42:00Z"/>
        </w:rPr>
      </w:pPr>
      <w:ins w:id="59" w:author="Tomas Herrera" w:date="2011-08-18T11:42:00Z">
        <w:r w:rsidRPr="00691A34">
          <w:t>(1)</w:t>
        </w:r>
        <w:r w:rsidRPr="00691A34">
          <w:tab/>
          <w:t>NRC Orientation</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60"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ins w:id="61" w:author="Tomas Herrera" w:date="2011-08-18T11:42:00Z"/>
        </w:rPr>
      </w:pPr>
      <w:ins w:id="62" w:author="Tomas Herrera" w:date="2011-08-18T11:42:00Z">
        <w:r w:rsidRPr="00691A34">
          <w:t>(2)</w:t>
        </w:r>
        <w:r w:rsidRPr="00691A34">
          <w:tab/>
          <w:t>Code of Federal Regulations</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63"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ins w:id="64" w:author="Tomas Herrera" w:date="2011-08-18T11:42:00Z"/>
        </w:rPr>
      </w:pPr>
      <w:ins w:id="65" w:author="Tomas Herrera" w:date="2011-08-18T11:42:00Z">
        <w:r w:rsidRPr="00691A34">
          <w:t>(3)</w:t>
        </w:r>
        <w:r w:rsidRPr="00691A34">
          <w:tab/>
          <w:t>Office Instructions</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66"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ins w:id="67" w:author="Tomas Herrera" w:date="2011-08-18T11:42:00Z"/>
        </w:rPr>
      </w:pPr>
      <w:ins w:id="68" w:author="Tomas Herrera" w:date="2011-08-18T11:42:00Z">
        <w:r w:rsidRPr="00691A34">
          <w:t>(4)</w:t>
        </w:r>
        <w:r w:rsidRPr="00691A34">
          <w:tab/>
          <w:t>Regulatory Guidance</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69"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ins w:id="70" w:author="Tomas Herrera" w:date="2011-08-18T11:42:00Z"/>
        </w:rPr>
      </w:pPr>
      <w:ins w:id="71" w:author="Tomas Herrera" w:date="2011-08-18T11:42:00Z">
        <w:r w:rsidRPr="00691A34">
          <w:t>(5)</w:t>
        </w:r>
        <w:r w:rsidRPr="00691A34">
          <w:tab/>
          <w:t>NRC Management Directives</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72"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ins w:id="73" w:author="Tomas Herrera" w:date="2011-08-18T11:42:00Z"/>
        </w:rPr>
      </w:pPr>
      <w:ins w:id="74" w:author="Tomas Herrera" w:date="2011-08-18T11:42:00Z">
        <w:r w:rsidRPr="00691A34">
          <w:t>(6)</w:t>
        </w:r>
        <w:r w:rsidRPr="00691A34">
          <w:tab/>
          <w:t>Directed Review of Selected Licensing Casework</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75"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ins w:id="76" w:author="Tomas Herrera" w:date="2011-08-18T11:42:00Z"/>
        </w:rPr>
      </w:pPr>
      <w:ins w:id="77" w:author="Tomas Herrera" w:date="2011-08-18T11:42:00Z">
        <w:r w:rsidRPr="00691A34">
          <w:t>(7)</w:t>
        </w:r>
        <w:r w:rsidRPr="00691A34">
          <w:tab/>
          <w:t>Formal Training (and Other Specialized Training and/or Courses)</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78"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ins w:id="79" w:author="Tomas Herrera" w:date="2011-08-18T11:42:00Z"/>
        </w:rPr>
      </w:pPr>
      <w:ins w:id="80" w:author="Tomas Herrera" w:date="2011-08-18T11:42:00Z">
        <w:r w:rsidRPr="00691A34">
          <w:t>b.</w:t>
        </w:r>
        <w:r w:rsidRPr="00691A34">
          <w:tab/>
        </w:r>
        <w:r w:rsidRPr="00691A34">
          <w:rPr>
            <w:u w:val="single"/>
          </w:rPr>
          <w:t>Core Training</w:t>
        </w:r>
        <w:r w:rsidRPr="00691A34">
          <w:t xml:space="preserve">. These courses establish minimum formal classroom training requirements.  Refer to Section </w:t>
        </w:r>
        <w:r w:rsidR="000D44B7">
          <w:t>1246-</w:t>
        </w:r>
      </w:ins>
      <w:ins w:id="81" w:author="Tomas Herrera" w:date="2011-08-18T14:05:00Z">
        <w:r w:rsidR="000D44B7">
          <w:t>08</w:t>
        </w:r>
      </w:ins>
      <w:ins w:id="82" w:author="Tomas Herrera" w:date="2011-08-18T11:42:00Z">
        <w:r w:rsidRPr="00691A34">
          <w:t xml:space="preserve"> for exceptions to these requirements. </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83"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ins w:id="84" w:author="Tomas Herrera" w:date="2011-08-18T11:42:00Z"/>
        </w:rPr>
      </w:pPr>
      <w:ins w:id="85" w:author="Tomas Herrera" w:date="2011-08-18T11:42:00Z">
        <w:r w:rsidRPr="00691A34">
          <w:t>(1)</w:t>
        </w:r>
        <w:r w:rsidRPr="00691A34">
          <w:tab/>
          <w:t>Licensing Practices and Procedures (G-109)</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86"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ins w:id="87" w:author="Tomas Herrera" w:date="2011-08-18T11:42:00Z"/>
        </w:rPr>
      </w:pPr>
      <w:ins w:id="88" w:author="Tomas Herrera" w:date="2011-08-18T11:42:00Z">
        <w:r w:rsidRPr="00691A34">
          <w:t>(2)</w:t>
        </w:r>
        <w:r w:rsidRPr="00691A34">
          <w:tab/>
          <w:t>NMSS Radiation Worker Training (H-102)</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89"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ins w:id="90" w:author="Tomas Herrera" w:date="2011-08-18T11:42:00Z"/>
        </w:rPr>
      </w:pPr>
      <w:ins w:id="91" w:author="Tomas Herrera" w:date="2011-08-18T11:42:00Z">
        <w:r w:rsidRPr="00691A34">
          <w:t>(3)</w:t>
        </w:r>
        <w:r w:rsidRPr="00691A34">
          <w:tab/>
          <w:t>General Health Physics Practices for Uranium Recovery (F-104) or General Health Physics Practices for Fuel Cycle Facilities Directed Self-Study Course (F-102S)</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92"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ins w:id="93" w:author="Tomas Herrera" w:date="2011-08-18T11:42:00Z"/>
        </w:rPr>
      </w:pPr>
      <w:ins w:id="94" w:author="Tomas Herrera" w:date="2011-08-18T11:42:00Z">
        <w:r w:rsidRPr="00691A34">
          <w:t>(4)</w:t>
        </w:r>
        <w:r w:rsidRPr="00691A34">
          <w:tab/>
          <w:t>Environmental Impact Assessment (Form 368)</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95"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ins w:id="96" w:author="Tomas Herrera" w:date="2011-08-18T11:42:00Z"/>
        </w:rPr>
      </w:pPr>
      <w:ins w:id="97" w:author="Tomas Herrera" w:date="2011-08-18T11:42:00Z">
        <w:r w:rsidRPr="00691A34">
          <w:t>c.</w:t>
        </w:r>
        <w:r w:rsidRPr="00691A34">
          <w:tab/>
        </w:r>
        <w:r w:rsidRPr="00691A34">
          <w:rPr>
            <w:u w:val="single"/>
          </w:rPr>
          <w:t>Specialized Training</w:t>
        </w:r>
        <w:r w:rsidRPr="00691A34">
          <w:t>.  Depending on the employee's previous work experience and planned activities, additional courses may be required in order to gain knowledge necessary for specialized licensing activities.  Management will make this determination on an individual basis.</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98"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99" w:author="Tomas Herrera" w:date="2011-08-18T11:42:00Z"/>
        </w:rPr>
        <w:sectPr w:rsidR="00691A34" w:rsidRPr="00691A34">
          <w:footerReference w:type="even" r:id="rId7"/>
          <w:footerReference w:type="default" r:id="rId8"/>
          <w:pgSz w:w="12240" w:h="15840"/>
          <w:pgMar w:top="720" w:right="1440" w:bottom="720" w:left="1440" w:header="720" w:footer="720" w:gutter="0"/>
          <w:cols w:space="720"/>
          <w:noEndnote/>
        </w:sect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ins w:id="104" w:author="Tomas Herrera" w:date="2011-08-18T11:42:00Z"/>
        </w:rPr>
      </w:pPr>
      <w:ins w:id="105" w:author="Tomas Herrera" w:date="2011-08-18T11:42:00Z">
        <w:r w:rsidRPr="00691A34">
          <w:lastRenderedPageBreak/>
          <w:t>2.</w:t>
        </w:r>
        <w:r w:rsidRPr="00691A34">
          <w:tab/>
        </w:r>
        <w:r w:rsidRPr="00691A34">
          <w:rPr>
            <w:u w:val="single"/>
          </w:rPr>
          <w:t>Supplemental Training</w:t>
        </w:r>
        <w:r w:rsidRPr="00691A34">
          <w:t>.  Additional training beyond that identified as Core Training.  This training will be determined by the individual's supervisor and will depend on the individual's previous work experience and planned licensing activities in specific areas.</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106"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ins w:id="107" w:author="Tomas Herrera" w:date="2011-08-18T11:42:00Z"/>
        </w:rPr>
      </w:pPr>
      <w:ins w:id="108" w:author="Tomas Herrera" w:date="2011-08-18T11:42:00Z">
        <w:r w:rsidRPr="00691A34">
          <w:t>3.</w:t>
        </w:r>
        <w:r w:rsidRPr="00691A34">
          <w:tab/>
        </w:r>
        <w:r w:rsidRPr="00691A34">
          <w:rPr>
            <w:u w:val="single"/>
          </w:rPr>
          <w:t>Refresher Training</w:t>
        </w:r>
        <w:r w:rsidRPr="00691A34">
          <w:t>.  Refresher training will be conducted every three years following initial certification.  Refresher training will be determined by management on a case-by-case basis.</w:t>
        </w:r>
      </w:ins>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109" w:author="Tomas Herrera" w:date="2011-08-18T11:42:00Z"/>
        </w:rPr>
      </w:pPr>
    </w:p>
    <w:p w:rsidR="00691A34" w:rsidRPr="00691A34" w:rsidRDefault="00691A34" w:rsidP="00691A3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ins w:id="110" w:author="Tomas Herrera" w:date="2011-08-18T11:42:00Z"/>
        </w:rPr>
      </w:pPr>
    </w:p>
    <w:p w:rsidR="00691A34" w:rsidRPr="00691A34" w:rsidRDefault="00691A34" w:rsidP="00691A34">
      <w:pPr>
        <w:widowControl/>
        <w:tabs>
          <w:tab w:val="center" w:pos="4680"/>
          <w:tab w:val="left" w:pos="5040"/>
          <w:tab w:val="left" w:pos="5640"/>
          <w:tab w:val="left" w:pos="6240"/>
          <w:tab w:val="left" w:pos="6840"/>
        </w:tabs>
        <w:spacing w:line="240" w:lineRule="exact"/>
        <w:rPr>
          <w:ins w:id="111" w:author="Tomas Herrera" w:date="2011-08-18T11:42:00Z"/>
        </w:rPr>
      </w:pPr>
      <w:ins w:id="112" w:author="Tomas Herrera" w:date="2011-08-18T11:42:00Z">
        <w:r w:rsidRPr="00691A34">
          <w:tab/>
          <w:t>END</w:t>
        </w:r>
      </w:ins>
    </w:p>
    <w:p w:rsidR="00691A34" w:rsidRDefault="00691A34">
      <w:pPr>
        <w:widowControl/>
        <w:autoSpaceDE/>
        <w:autoSpaceDN/>
        <w:adjustRightInd/>
        <w:spacing w:after="200" w:line="276" w:lineRule="auto"/>
        <w:rPr>
          <w:ins w:id="113" w:author="Tomas Herrera" w:date="2011-08-18T11:42:00Z"/>
        </w:rPr>
      </w:pPr>
      <w:ins w:id="114" w:author="Tomas Herrera" w:date="2011-08-18T11:42:00Z">
        <w:r>
          <w:br w:type="page"/>
        </w:r>
      </w:ins>
    </w:p>
    <w:p w:rsidR="005954E8" w:rsidRPr="00FF15DE" w:rsidRDefault="005954E8">
      <w:pPr>
        <w:spacing w:line="240" w:lineRule="exact"/>
        <w:jc w:val="both"/>
      </w:pPr>
    </w:p>
    <w:p w:rsidR="005954E8" w:rsidRPr="00FF15DE" w:rsidRDefault="005954E8">
      <w:pPr>
        <w:tabs>
          <w:tab w:val="center" w:pos="4920"/>
        </w:tabs>
        <w:spacing w:line="240" w:lineRule="exact"/>
        <w:jc w:val="both"/>
      </w:pPr>
      <w:r w:rsidRPr="00FF15DE">
        <w:tab/>
      </w:r>
      <w:ins w:id="115" w:author="BXV1" w:date="2011-08-09T10:12:00Z">
        <w:r w:rsidR="00D733C4">
          <w:t xml:space="preserve"> </w:t>
        </w:r>
      </w:ins>
    </w:p>
    <w:p w:rsidR="005954E8" w:rsidRPr="00FF15DE" w:rsidRDefault="005954E8">
      <w:pPr>
        <w:spacing w:line="240" w:lineRule="exact"/>
        <w:jc w:val="both"/>
      </w:pPr>
    </w:p>
    <w:p w:rsidR="005954E8" w:rsidRPr="00FF15DE" w:rsidRDefault="005954E8">
      <w:pPr>
        <w:tabs>
          <w:tab w:val="center" w:pos="4920"/>
        </w:tabs>
        <w:spacing w:line="240" w:lineRule="exact"/>
        <w:jc w:val="both"/>
      </w:pPr>
      <w:r w:rsidRPr="00FF15DE">
        <w:tab/>
        <w:t>URANIUM RECOVERY PROJECT MANAGER/TECHNICAL REVIEWER</w:t>
      </w:r>
    </w:p>
    <w:p w:rsidR="005954E8" w:rsidRPr="00FF15DE" w:rsidRDefault="005954E8">
      <w:pPr>
        <w:tabs>
          <w:tab w:val="center" w:pos="4920"/>
        </w:tabs>
        <w:spacing w:line="240" w:lineRule="exact"/>
        <w:jc w:val="both"/>
      </w:pPr>
      <w:r w:rsidRPr="00FF15DE">
        <w:tab/>
        <w:t>NRC PROJECT MANAGER/TECHNICAL REVIEWER QUALIFICATION JOURNAL</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r w:rsidRPr="00FF15DE">
        <w:rPr>
          <w:u w:val="single"/>
        </w:rPr>
        <w:t>Applicability</w:t>
      </w:r>
    </w:p>
    <w:p w:rsidR="005954E8" w:rsidRPr="00FF15DE" w:rsidRDefault="005954E8">
      <w:pPr>
        <w:spacing w:line="240" w:lineRule="exact"/>
        <w:jc w:val="both"/>
      </w:pPr>
    </w:p>
    <w:p w:rsidR="005954E8" w:rsidRPr="00FF15DE" w:rsidRDefault="005954E8">
      <w:pPr>
        <w:spacing w:line="240" w:lineRule="exact"/>
        <w:jc w:val="both"/>
      </w:pPr>
      <w:r w:rsidRPr="00FF15DE">
        <w:t>This NRC Project Manager/Technical Reviewer Qualification Journal implements NRC Manual Chapter 1246, which establishes the minimum training requirements for personnel assigned to perform Project Management and Technical Reviews for uranium recovery facilities.  The Qualification Journal must provide traceable documentation to show that minimum requirements are met for each Project Manager/Technical Reviewer.</w:t>
      </w:r>
    </w:p>
    <w:p w:rsidR="005954E8" w:rsidRPr="00FF15DE" w:rsidRDefault="005954E8">
      <w:pPr>
        <w:spacing w:line="240" w:lineRule="exact"/>
        <w:jc w:val="both"/>
      </w:pPr>
    </w:p>
    <w:p w:rsidR="005954E8" w:rsidRPr="00FF15DE" w:rsidRDefault="005954E8">
      <w:pPr>
        <w:spacing w:line="240" w:lineRule="exact"/>
        <w:jc w:val="both"/>
      </w:pPr>
      <w:r w:rsidRPr="00FF15DE">
        <w:t xml:space="preserve">The NRC Project Manager/Technical Reviewer Qualification Journal consists of a series of qualification guides and signature cards.  Each signature card is used to document task completion, as indicated by the appropriate signature blocks.  Each signature card has a corresponding qualification guide which establishes the minimum knowledge levels or areas of study that must be completed for each signature card. </w:t>
      </w:r>
    </w:p>
    <w:p w:rsidR="005954E8" w:rsidRPr="00FF15DE" w:rsidRDefault="005954E8">
      <w:pPr>
        <w:spacing w:line="240" w:lineRule="exact"/>
        <w:jc w:val="both"/>
      </w:pPr>
    </w:p>
    <w:p w:rsidR="005954E8" w:rsidRPr="00FF15DE" w:rsidRDefault="005954E8">
      <w:pPr>
        <w:spacing w:line="240" w:lineRule="exact"/>
        <w:jc w:val="both"/>
      </w:pPr>
      <w:r w:rsidRPr="00FF15DE">
        <w:t>Most of the qualification guides are divided into sections.  The review sections of the qualification guides identify references with general application to the license reviewer's qualification.  The Project Manager/Technical Reviewer is expected to have a general familiarity with these references.  Other sections of the qualification guides identify specific references that have direct application to the license review discipline.  The Project Manager/Technical Reviewer is expected to demonstrate detailed knowledge of the license review specific references.</w:t>
      </w:r>
    </w:p>
    <w:p w:rsidR="005954E8" w:rsidRPr="00FF15DE" w:rsidRDefault="005954E8">
      <w:pPr>
        <w:spacing w:line="240" w:lineRule="exact"/>
        <w:jc w:val="both"/>
      </w:pPr>
    </w:p>
    <w:p w:rsidR="005954E8" w:rsidRPr="00FF15DE" w:rsidRDefault="005954E8">
      <w:pPr>
        <w:spacing w:line="240" w:lineRule="exact"/>
        <w:jc w:val="both"/>
      </w:pPr>
      <w:r w:rsidRPr="00FF15DE">
        <w:t>In order to support the review of upper tier documents, programs, and policies, the Project Manager/Technical Reviewer's First Line Supervisor will assign one or more uranium recovery facilities as reference facilities.  The selection of a reference facility is intended to provide the Project Manager/Technical Reviewer's management with the ability to tailor the qualification process to the experience and training level of the license reviewer, and to meet the needs of the NRC.  The use of specific real world material will reinforce the qualification process.</w:t>
      </w:r>
    </w:p>
    <w:p w:rsidR="005954E8" w:rsidRPr="00FF15DE" w:rsidRDefault="005954E8">
      <w:pPr>
        <w:spacing w:line="240" w:lineRule="exact"/>
        <w:jc w:val="both"/>
        <w:sectPr w:rsidR="005954E8" w:rsidRPr="00FF15DE" w:rsidSect="00D733C4">
          <w:footerReference w:type="even" r:id="rId9"/>
          <w:footerReference w:type="default" r:id="rId10"/>
          <w:pgSz w:w="12240" w:h="15840"/>
          <w:pgMar w:top="1080" w:right="1440" w:bottom="720" w:left="1440" w:header="720" w:footer="720" w:gutter="0"/>
          <w:cols w:space="720"/>
          <w:noEndnote/>
          <w:docGrid w:linePitch="326"/>
        </w:sectPr>
      </w:pPr>
    </w:p>
    <w:p w:rsidR="005954E8" w:rsidRPr="00FF15DE" w:rsidRDefault="005954E8">
      <w:pPr>
        <w:tabs>
          <w:tab w:val="center" w:pos="4920"/>
        </w:tabs>
        <w:spacing w:line="240" w:lineRule="exact"/>
        <w:jc w:val="both"/>
      </w:pPr>
      <w:r w:rsidRPr="00FF15DE">
        <w:lastRenderedPageBreak/>
        <w:tab/>
        <w:t>LICENSE REVIEWER QUALIFICATION JOURNAL</w:t>
      </w:r>
    </w:p>
    <w:p w:rsidR="005954E8" w:rsidRPr="00FF15DE" w:rsidRDefault="005954E8">
      <w:pPr>
        <w:tabs>
          <w:tab w:val="center" w:pos="4920"/>
        </w:tabs>
        <w:spacing w:line="240" w:lineRule="exact"/>
        <w:jc w:val="both"/>
      </w:pPr>
      <w:r w:rsidRPr="00FF15DE">
        <w:tab/>
        <w:t xml:space="preserve">Uranium Recovery Project Manager/ Technical Reviewer </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tabs>
          <w:tab w:val="left" w:pos="-1440"/>
        </w:tabs>
        <w:spacing w:line="240" w:lineRule="exact"/>
        <w:ind w:left="7200" w:hanging="7200"/>
        <w:jc w:val="both"/>
        <w:rPr>
          <w:u w:val="single"/>
        </w:rPr>
      </w:pPr>
      <w:r w:rsidRPr="00FF15DE">
        <w:rPr>
          <w:u w:val="single"/>
        </w:rPr>
        <w:t xml:space="preserve">                         </w:t>
      </w:r>
      <w:r w:rsidR="00FF15DE">
        <w:t xml:space="preserve">   </w:t>
      </w:r>
      <w:r w:rsidRPr="00FF15DE">
        <w:rPr>
          <w:u w:val="single"/>
        </w:rPr>
        <w:t xml:space="preserve">            </w:t>
      </w:r>
      <w:r w:rsidR="00FF15DE">
        <w:rPr>
          <w:u w:val="single"/>
        </w:rPr>
        <w:t xml:space="preserve">   </w:t>
      </w:r>
      <w:r w:rsidRPr="00FF15DE">
        <w:rPr>
          <w:u w:val="single"/>
        </w:rPr>
        <w:t xml:space="preserve"> </w:t>
      </w:r>
      <w:r w:rsidR="00830F48">
        <w:t xml:space="preserve">      </w:t>
      </w:r>
      <w:r w:rsidRPr="00FF15DE">
        <w:rPr>
          <w:u w:val="single"/>
        </w:rPr>
        <w:t xml:space="preserve">             </w:t>
      </w:r>
      <w:r w:rsidRPr="00FF15DE">
        <w:t xml:space="preserve"> </w:t>
      </w:r>
      <w:r w:rsidRPr="00FF15DE">
        <w:tab/>
      </w:r>
      <w:r w:rsidRPr="00FF15DE">
        <w:rPr>
          <w:u w:val="single"/>
        </w:rPr>
        <w:t xml:space="preserve">            </w:t>
      </w:r>
    </w:p>
    <w:p w:rsidR="005954E8" w:rsidRPr="00FF15DE" w:rsidRDefault="005954E8">
      <w:pPr>
        <w:tabs>
          <w:tab w:val="left" w:pos="-1440"/>
        </w:tabs>
        <w:spacing w:line="240" w:lineRule="exact"/>
        <w:ind w:left="7200" w:hanging="7200"/>
        <w:jc w:val="both"/>
      </w:pPr>
      <w:r w:rsidRPr="00FF15DE">
        <w:t>Name</w:t>
      </w:r>
      <w:r w:rsidR="00FF15DE">
        <w:t xml:space="preserve">                      </w:t>
      </w:r>
      <w:r w:rsidRPr="00FF15DE">
        <w:t xml:space="preserve">Title </w:t>
      </w:r>
      <w:r w:rsidR="00FF15DE">
        <w:t xml:space="preserve">                    B</w:t>
      </w:r>
      <w:r w:rsidRPr="00FF15DE">
        <w:t xml:space="preserve">ranch    </w:t>
      </w:r>
      <w:r w:rsidRPr="00FF15DE">
        <w:tab/>
        <w:t>Section</w:t>
      </w:r>
    </w:p>
    <w:p w:rsidR="005954E8" w:rsidRPr="00FF15DE" w:rsidRDefault="005954E8">
      <w:pPr>
        <w:spacing w:line="240" w:lineRule="exact"/>
        <w:jc w:val="both"/>
      </w:pPr>
    </w:p>
    <w:p w:rsidR="005954E8" w:rsidRPr="00FF15DE" w:rsidRDefault="005954E8">
      <w:pPr>
        <w:spacing w:line="240" w:lineRule="exact"/>
        <w:jc w:val="both"/>
      </w:pPr>
      <w:r w:rsidRPr="00FF15DE">
        <w:t>To complete your qualification as a Uranium Recovery Project Manager/ Technical Reviewer you are to complete the following signature cards.  All signoffs shall include the signature of the responsible reviewer and the date.  Maintain these cards in a notebook along with any background or written material required by the program.  This notebook will comprise your NRC Project Manager/ Technical Reviewer Qualification Journal.</w:t>
      </w:r>
    </w:p>
    <w:p w:rsidR="005954E8" w:rsidRPr="00FF15DE" w:rsidRDefault="005954E8">
      <w:pPr>
        <w:spacing w:line="240" w:lineRule="exact"/>
        <w:jc w:val="both"/>
      </w:pPr>
    </w:p>
    <w:p w:rsidR="005954E8" w:rsidRPr="00FF15DE" w:rsidRDefault="005954E8">
      <w:pPr>
        <w:spacing w:line="240" w:lineRule="exact"/>
        <w:ind w:firstLine="4320"/>
        <w:jc w:val="both"/>
      </w:pPr>
      <w:r w:rsidRPr="00FF15DE">
        <w:rPr>
          <w:u w:val="single"/>
        </w:rPr>
        <w:t>Signature When Complete</w:t>
      </w:r>
      <w:r w:rsidRPr="00FF15DE">
        <w:tab/>
      </w:r>
      <w:r w:rsidRPr="00FF15DE">
        <w:tab/>
      </w:r>
      <w:r w:rsidRPr="00FF15DE">
        <w:tab/>
      </w:r>
      <w:r w:rsidRPr="00FF15DE">
        <w:rPr>
          <w:u w:val="single"/>
        </w:rPr>
        <w:t>Date</w:t>
      </w:r>
    </w:p>
    <w:p w:rsidR="005954E8" w:rsidRPr="00FF15DE" w:rsidRDefault="005954E8">
      <w:pPr>
        <w:spacing w:line="240" w:lineRule="exact"/>
        <w:jc w:val="both"/>
      </w:pPr>
    </w:p>
    <w:p w:rsidR="005954E8" w:rsidRPr="00FF15DE" w:rsidRDefault="005954E8">
      <w:pPr>
        <w:spacing w:line="240" w:lineRule="exact"/>
        <w:jc w:val="both"/>
      </w:pPr>
      <w:r w:rsidRPr="00FF15DE">
        <w:t xml:space="preserve"> 1.</w:t>
      </w:r>
      <w:r w:rsidRPr="00FF15DE">
        <w:tab/>
        <w:t>NRC Orientation</w:t>
      </w:r>
      <w:r w:rsidRPr="00FF15DE">
        <w:tab/>
      </w:r>
      <w:r w:rsidRPr="00FF15DE">
        <w:tab/>
      </w:r>
      <w:r w:rsidRPr="00FF15DE">
        <w:tab/>
      </w:r>
      <w:r w:rsidRPr="00FF15DE">
        <w:rPr>
          <w:u w:val="single"/>
        </w:rPr>
        <w:t xml:space="preserve">                                  </w:t>
      </w:r>
      <w:r w:rsidRPr="00FF15DE">
        <w:tab/>
      </w:r>
      <w:r w:rsidRPr="00FF15DE">
        <w:rPr>
          <w:u w:val="single"/>
        </w:rPr>
        <w:t xml:space="preserve">      </w:t>
      </w:r>
      <w:r w:rsidRPr="00FF15DE">
        <w:t xml:space="preserve"> </w:t>
      </w:r>
    </w:p>
    <w:p w:rsidR="005954E8" w:rsidRPr="00FF15DE" w:rsidRDefault="005954E8">
      <w:pPr>
        <w:spacing w:line="240" w:lineRule="exact"/>
        <w:ind w:firstLine="4320"/>
        <w:jc w:val="both"/>
      </w:pPr>
      <w:r w:rsidRPr="00FF15DE">
        <w:t>First Line Supervisor</w:t>
      </w:r>
    </w:p>
    <w:p w:rsidR="005954E8" w:rsidRPr="00FF15DE" w:rsidRDefault="005954E8">
      <w:pPr>
        <w:spacing w:line="240" w:lineRule="exact"/>
        <w:jc w:val="both"/>
      </w:pPr>
    </w:p>
    <w:p w:rsidR="005954E8" w:rsidRPr="00FF15DE" w:rsidRDefault="00FF15DE">
      <w:pPr>
        <w:tabs>
          <w:tab w:val="left" w:pos="-1440"/>
        </w:tabs>
        <w:spacing w:line="240" w:lineRule="exact"/>
        <w:ind w:left="3600" w:hanging="3600"/>
        <w:jc w:val="both"/>
      </w:pPr>
      <w:r>
        <w:t xml:space="preserve"> 2.   Code of Federal Regulations</w:t>
      </w:r>
      <w:r>
        <w:tab/>
      </w:r>
      <w:r w:rsidR="005954E8" w:rsidRPr="00FF15DE">
        <w:rPr>
          <w:u w:val="single"/>
        </w:rPr>
        <w:t xml:space="preserve">                                  </w:t>
      </w:r>
      <w:r w:rsidR="005954E8" w:rsidRPr="00FF15DE">
        <w:tab/>
      </w:r>
      <w:r w:rsidR="005954E8" w:rsidRPr="00FF15DE">
        <w:rPr>
          <w:u w:val="single"/>
        </w:rPr>
        <w:t xml:space="preserve">         </w:t>
      </w:r>
    </w:p>
    <w:p w:rsidR="005954E8" w:rsidRPr="00FF15DE" w:rsidRDefault="005954E8">
      <w:pPr>
        <w:spacing w:line="240" w:lineRule="exact"/>
        <w:ind w:firstLine="4320"/>
        <w:jc w:val="both"/>
      </w:pPr>
      <w:r w:rsidRPr="00FF15DE">
        <w:t>First Line Supervisor</w:t>
      </w:r>
    </w:p>
    <w:p w:rsidR="005954E8" w:rsidRPr="00FF15DE" w:rsidRDefault="005954E8">
      <w:pPr>
        <w:spacing w:line="240" w:lineRule="exact"/>
        <w:jc w:val="both"/>
      </w:pPr>
    </w:p>
    <w:p w:rsidR="005954E8" w:rsidRPr="00FF15DE" w:rsidRDefault="00FF15DE">
      <w:pPr>
        <w:tabs>
          <w:tab w:val="left" w:pos="-1440"/>
        </w:tabs>
        <w:spacing w:line="240" w:lineRule="exact"/>
        <w:ind w:left="4320" w:hanging="4320"/>
        <w:jc w:val="both"/>
      </w:pPr>
      <w:r>
        <w:t xml:space="preserve"> 3.    Office Instructions</w:t>
      </w:r>
      <w:r>
        <w:tab/>
      </w:r>
      <w:r w:rsidR="005954E8" w:rsidRPr="00FF15DE">
        <w:rPr>
          <w:u w:val="single"/>
        </w:rPr>
        <w:t xml:space="preserve">                                    </w:t>
      </w:r>
      <w:r w:rsidR="005954E8" w:rsidRPr="00FF15DE">
        <w:tab/>
      </w:r>
      <w:r w:rsidR="005954E8" w:rsidRPr="00FF15DE">
        <w:rPr>
          <w:u w:val="single"/>
        </w:rPr>
        <w:t xml:space="preserve">         </w:t>
      </w:r>
    </w:p>
    <w:p w:rsidR="005954E8" w:rsidRPr="00FF15DE" w:rsidRDefault="005954E8">
      <w:pPr>
        <w:spacing w:line="240" w:lineRule="exact"/>
        <w:ind w:firstLine="4320"/>
        <w:jc w:val="both"/>
      </w:pPr>
      <w:r w:rsidRPr="00FF15DE">
        <w:t>First Line Supervisor</w:t>
      </w:r>
      <w:r w:rsidRPr="00FF15DE">
        <w:tab/>
      </w:r>
      <w:r w:rsidRPr="00FF15DE">
        <w:tab/>
      </w:r>
    </w:p>
    <w:p w:rsidR="005954E8" w:rsidRPr="00FF15DE" w:rsidRDefault="005954E8">
      <w:pPr>
        <w:spacing w:line="240" w:lineRule="exact"/>
        <w:ind w:firstLine="5040"/>
        <w:jc w:val="both"/>
      </w:pPr>
    </w:p>
    <w:p w:rsidR="005954E8" w:rsidRPr="00FF15DE" w:rsidRDefault="00FF15DE">
      <w:pPr>
        <w:tabs>
          <w:tab w:val="left" w:pos="-1440"/>
        </w:tabs>
        <w:spacing w:line="240" w:lineRule="exact"/>
        <w:ind w:left="4320" w:hanging="4320"/>
        <w:jc w:val="both"/>
      </w:pPr>
      <w:r>
        <w:t xml:space="preserve"> 4.    Regulatory Guidance</w:t>
      </w:r>
      <w:r>
        <w:tab/>
      </w:r>
      <w:r w:rsidR="005954E8" w:rsidRPr="00FF15DE">
        <w:rPr>
          <w:u w:val="single"/>
        </w:rPr>
        <w:t xml:space="preserve">                                  </w:t>
      </w:r>
      <w:r w:rsidR="005954E8" w:rsidRPr="00FF15DE">
        <w:tab/>
      </w:r>
      <w:r w:rsidR="005954E8" w:rsidRPr="00FF15DE">
        <w:rPr>
          <w:u w:val="single"/>
        </w:rPr>
        <w:t xml:space="preserve">         </w:t>
      </w:r>
    </w:p>
    <w:p w:rsidR="005954E8" w:rsidRPr="00FF15DE" w:rsidRDefault="005954E8">
      <w:pPr>
        <w:spacing w:line="240" w:lineRule="exact"/>
        <w:ind w:firstLine="4320"/>
        <w:jc w:val="both"/>
      </w:pPr>
      <w:r w:rsidRPr="00FF15DE">
        <w:t>First Line Supervisor</w:t>
      </w:r>
    </w:p>
    <w:p w:rsidR="005954E8" w:rsidRPr="00FF15DE" w:rsidRDefault="005954E8">
      <w:pPr>
        <w:spacing w:line="240" w:lineRule="exact"/>
        <w:jc w:val="both"/>
      </w:pPr>
    </w:p>
    <w:p w:rsidR="005954E8" w:rsidRPr="00FF15DE" w:rsidRDefault="00FF15DE">
      <w:pPr>
        <w:pStyle w:val="Level1"/>
        <w:numPr>
          <w:ilvl w:val="0"/>
          <w:numId w:val="1"/>
        </w:numPr>
        <w:tabs>
          <w:tab w:val="left" w:pos="-1440"/>
          <w:tab w:val="num" w:pos="720"/>
        </w:tabs>
        <w:spacing w:line="240" w:lineRule="exact"/>
        <w:ind w:left="4320" w:hanging="4320"/>
        <w:jc w:val="both"/>
      </w:pPr>
      <w:r>
        <w:t>Site Familiarization Visits</w:t>
      </w:r>
      <w:r>
        <w:tab/>
      </w:r>
      <w:r w:rsidR="005954E8" w:rsidRPr="00FF15DE">
        <w:t>__________________</w:t>
      </w:r>
      <w:r w:rsidR="005954E8" w:rsidRPr="00FF15DE">
        <w:tab/>
      </w:r>
      <w:r w:rsidR="005954E8" w:rsidRPr="00FF15DE">
        <w:tab/>
      </w:r>
      <w:r w:rsidR="005954E8" w:rsidRPr="00FF15DE">
        <w:tab/>
        <w:t>_____</w:t>
      </w:r>
    </w:p>
    <w:p w:rsidR="005954E8" w:rsidRPr="00FF15DE" w:rsidRDefault="005954E8">
      <w:pPr>
        <w:spacing w:line="240" w:lineRule="exact"/>
        <w:ind w:firstLine="4320"/>
        <w:jc w:val="both"/>
      </w:pPr>
      <w:r w:rsidRPr="00FF15DE">
        <w:t>First Line Supervisor</w:t>
      </w:r>
    </w:p>
    <w:p w:rsidR="005954E8" w:rsidRPr="00FF15DE" w:rsidRDefault="005954E8">
      <w:pPr>
        <w:spacing w:line="240" w:lineRule="exact"/>
        <w:jc w:val="both"/>
      </w:pPr>
    </w:p>
    <w:p w:rsidR="005954E8" w:rsidRPr="00FF15DE" w:rsidRDefault="005954E8">
      <w:pPr>
        <w:spacing w:line="240" w:lineRule="exact"/>
        <w:jc w:val="both"/>
      </w:pPr>
      <w:r w:rsidRPr="00FF15DE">
        <w:t xml:space="preserve"> 6.</w:t>
      </w:r>
      <w:r w:rsidRPr="00FF15DE">
        <w:tab/>
        <w:t>NRC Management Directives</w:t>
      </w:r>
      <w:r w:rsidRPr="00FF15DE">
        <w:tab/>
      </w:r>
      <w:r w:rsidRPr="00FF15DE">
        <w:rPr>
          <w:u w:val="single"/>
        </w:rPr>
        <w:t xml:space="preserve">                                  </w:t>
      </w:r>
      <w:r w:rsidRPr="00FF15DE">
        <w:tab/>
        <w:t>_____</w:t>
      </w:r>
    </w:p>
    <w:p w:rsidR="005954E8" w:rsidRPr="00FF15DE" w:rsidRDefault="005954E8">
      <w:pPr>
        <w:spacing w:line="240" w:lineRule="exact"/>
        <w:ind w:firstLine="4320"/>
        <w:jc w:val="both"/>
      </w:pPr>
      <w:r w:rsidRPr="00FF15DE">
        <w:t>First Line Supervisor</w:t>
      </w:r>
    </w:p>
    <w:p w:rsidR="005954E8" w:rsidRPr="00FF15DE" w:rsidRDefault="005954E8">
      <w:pPr>
        <w:spacing w:line="240" w:lineRule="exact"/>
        <w:jc w:val="both"/>
      </w:pPr>
    </w:p>
    <w:p w:rsidR="005954E8" w:rsidRPr="00FF15DE" w:rsidRDefault="005954E8">
      <w:pPr>
        <w:spacing w:line="240" w:lineRule="exact"/>
        <w:jc w:val="both"/>
      </w:pPr>
      <w:r w:rsidRPr="00FF15DE">
        <w:t xml:space="preserve"> 7.</w:t>
      </w:r>
      <w:r w:rsidRPr="00FF15DE">
        <w:tab/>
        <w:t>Directed Review of Selected</w:t>
      </w:r>
    </w:p>
    <w:p w:rsidR="005954E8" w:rsidRPr="00FF15DE" w:rsidRDefault="00FF15DE">
      <w:pPr>
        <w:tabs>
          <w:tab w:val="left" w:pos="-1440"/>
        </w:tabs>
        <w:spacing w:line="240" w:lineRule="exact"/>
        <w:ind w:left="4320" w:hanging="3600"/>
        <w:jc w:val="both"/>
      </w:pPr>
      <w:r>
        <w:t>Licensing Casework</w:t>
      </w:r>
      <w:r>
        <w:tab/>
      </w:r>
      <w:r w:rsidR="005954E8" w:rsidRPr="00FF15DE">
        <w:rPr>
          <w:u w:val="single"/>
        </w:rPr>
        <w:t xml:space="preserve">                                  </w:t>
      </w:r>
      <w:r w:rsidR="005954E8" w:rsidRPr="00FF15DE">
        <w:tab/>
        <w:t>_____</w:t>
      </w:r>
    </w:p>
    <w:p w:rsidR="005954E8" w:rsidRPr="00FF15DE" w:rsidRDefault="005954E8">
      <w:pPr>
        <w:spacing w:line="240" w:lineRule="exact"/>
        <w:ind w:firstLine="4320"/>
        <w:jc w:val="both"/>
      </w:pPr>
      <w:r w:rsidRPr="00FF15DE">
        <w:t>First Line Supervisor</w:t>
      </w:r>
    </w:p>
    <w:p w:rsidR="005954E8" w:rsidRPr="00FF15DE" w:rsidRDefault="005954E8">
      <w:pPr>
        <w:spacing w:line="240" w:lineRule="exact"/>
        <w:jc w:val="both"/>
      </w:pPr>
    </w:p>
    <w:p w:rsidR="005954E8" w:rsidRPr="00FF15DE" w:rsidRDefault="005954E8">
      <w:pPr>
        <w:spacing w:line="240" w:lineRule="exact"/>
        <w:jc w:val="both"/>
      </w:pPr>
      <w:r w:rsidRPr="00FF15DE">
        <w:t xml:space="preserve"> 8.</w:t>
      </w:r>
      <w:r w:rsidRPr="00FF15DE">
        <w:tab/>
        <w:t>Formal Training</w:t>
      </w:r>
      <w:r w:rsidRPr="00FF15DE">
        <w:tab/>
      </w:r>
      <w:r w:rsidRPr="00FF15DE">
        <w:tab/>
      </w:r>
      <w:r w:rsidRPr="00FF15DE">
        <w:tab/>
      </w:r>
      <w:r w:rsidRPr="00FF15DE">
        <w:rPr>
          <w:u w:val="single"/>
        </w:rPr>
        <w:t xml:space="preserve">                                  </w:t>
      </w:r>
      <w:r w:rsidRPr="00FF15DE">
        <w:tab/>
      </w:r>
      <w:r w:rsidRPr="00FF15DE">
        <w:rPr>
          <w:u w:val="single"/>
        </w:rPr>
        <w:t xml:space="preserve">         </w:t>
      </w:r>
    </w:p>
    <w:p w:rsidR="005954E8" w:rsidRPr="00FF15DE" w:rsidRDefault="005954E8">
      <w:pPr>
        <w:spacing w:line="240" w:lineRule="exact"/>
        <w:ind w:firstLine="4320"/>
        <w:jc w:val="both"/>
      </w:pPr>
      <w:r w:rsidRPr="00FF15DE">
        <w:t>First Line Supervisor</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r w:rsidRPr="00FF15DE">
        <w:t>Qualification Board</w:t>
      </w:r>
      <w:r w:rsidRPr="00FF15DE">
        <w:tab/>
      </w:r>
    </w:p>
    <w:p w:rsidR="005954E8" w:rsidRPr="00FF15DE" w:rsidRDefault="00FF15DE">
      <w:pPr>
        <w:tabs>
          <w:tab w:val="left" w:pos="-1440"/>
        </w:tabs>
        <w:spacing w:line="240" w:lineRule="exact"/>
        <w:ind w:left="7200" w:hanging="7200"/>
        <w:jc w:val="both"/>
      </w:pPr>
      <w:r>
        <w:t xml:space="preserve">Requirement met                </w:t>
      </w:r>
      <w:r w:rsidR="00E6503C">
        <w:t xml:space="preserve">        </w:t>
      </w:r>
      <w:r w:rsidR="005954E8" w:rsidRPr="00FF15DE">
        <w:rPr>
          <w:u w:val="single"/>
        </w:rPr>
        <w:t xml:space="preserve">                                     </w:t>
      </w:r>
      <w:r w:rsidR="005954E8" w:rsidRPr="00FF15DE">
        <w:tab/>
      </w:r>
      <w:r w:rsidR="005954E8" w:rsidRPr="00FF15DE">
        <w:rPr>
          <w:u w:val="single"/>
        </w:rPr>
        <w:t xml:space="preserve">         </w:t>
      </w:r>
    </w:p>
    <w:p w:rsidR="005954E8" w:rsidRPr="00FF15DE" w:rsidRDefault="005954E8">
      <w:pPr>
        <w:spacing w:line="240" w:lineRule="exact"/>
        <w:ind w:firstLine="4320"/>
        <w:jc w:val="both"/>
      </w:pPr>
      <w:r w:rsidRPr="00FF15DE">
        <w:t>Second Level Supervisor</w:t>
      </w:r>
    </w:p>
    <w:p w:rsidR="005954E8" w:rsidRPr="00FF15DE" w:rsidRDefault="005954E8">
      <w:pPr>
        <w:spacing w:line="240" w:lineRule="exact"/>
        <w:ind w:firstLine="4320"/>
        <w:jc w:val="both"/>
      </w:pPr>
      <w:proofErr w:type="gramStart"/>
      <w:r w:rsidRPr="00FF15DE">
        <w:t>or</w:t>
      </w:r>
      <w:proofErr w:type="gramEnd"/>
      <w:r w:rsidRPr="00FF15DE">
        <w:t xml:space="preserve"> Board Chairman</w:t>
      </w:r>
    </w:p>
    <w:p w:rsidR="005954E8" w:rsidRPr="00FF15DE" w:rsidRDefault="005954E8">
      <w:pPr>
        <w:spacing w:line="240" w:lineRule="exact"/>
        <w:jc w:val="both"/>
      </w:pPr>
    </w:p>
    <w:p w:rsidR="005954E8" w:rsidRDefault="005954E8">
      <w:pPr>
        <w:spacing w:line="240" w:lineRule="exact"/>
        <w:jc w:val="both"/>
      </w:pPr>
    </w:p>
    <w:p w:rsidR="005954E8" w:rsidRPr="00FF15DE" w:rsidRDefault="005954E8">
      <w:pPr>
        <w:spacing w:line="240" w:lineRule="exact"/>
        <w:jc w:val="both"/>
      </w:pPr>
      <w:r w:rsidRPr="00FF15DE">
        <w:t>Recommended as a qualified</w:t>
      </w:r>
    </w:p>
    <w:p w:rsidR="005954E8" w:rsidRPr="00FF15DE" w:rsidRDefault="005954E8">
      <w:pPr>
        <w:spacing w:line="240" w:lineRule="exact"/>
        <w:jc w:val="both"/>
      </w:pPr>
      <w:r w:rsidRPr="00FF15DE">
        <w:t>License Reviewer</w:t>
      </w:r>
      <w:r w:rsidRPr="00FF15DE">
        <w:tab/>
      </w:r>
      <w:r w:rsidRPr="00FF15DE">
        <w:tab/>
      </w:r>
      <w:r w:rsidRPr="00FF15DE">
        <w:tab/>
      </w:r>
      <w:r w:rsidRPr="00FF15DE">
        <w:tab/>
      </w:r>
      <w:r w:rsidRPr="00FF15DE">
        <w:rPr>
          <w:u w:val="single"/>
        </w:rPr>
        <w:t xml:space="preserve">                                       </w:t>
      </w:r>
      <w:r w:rsidRPr="00FF15DE">
        <w:tab/>
        <w:t xml:space="preserve"> _____</w:t>
      </w:r>
    </w:p>
    <w:p w:rsidR="005954E8" w:rsidRPr="00FF15DE" w:rsidRDefault="005954E8">
      <w:pPr>
        <w:spacing w:line="240" w:lineRule="exact"/>
        <w:ind w:firstLine="4320"/>
        <w:jc w:val="both"/>
      </w:pPr>
      <w:r w:rsidRPr="00FF15DE">
        <w:t>Second Level Supervisor</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sectPr w:rsidR="005954E8" w:rsidRPr="00FF15DE">
          <w:pgSz w:w="12240" w:h="15840"/>
          <w:pgMar w:top="720" w:right="1200" w:bottom="720" w:left="1200" w:header="720" w:footer="720" w:gutter="0"/>
          <w:cols w:space="720"/>
          <w:noEndnote/>
        </w:sectPr>
      </w:pPr>
    </w:p>
    <w:p w:rsidR="00E6503C" w:rsidRDefault="00E6503C">
      <w:pPr>
        <w:tabs>
          <w:tab w:val="left" w:pos="-1440"/>
        </w:tabs>
        <w:spacing w:line="240" w:lineRule="exact"/>
        <w:ind w:left="7920" w:hanging="7920"/>
        <w:jc w:val="both"/>
      </w:pPr>
    </w:p>
    <w:p w:rsidR="005954E8" w:rsidRPr="00FF15DE" w:rsidRDefault="00FF15DE">
      <w:pPr>
        <w:tabs>
          <w:tab w:val="left" w:pos="-1440"/>
        </w:tabs>
        <w:spacing w:line="240" w:lineRule="exact"/>
        <w:ind w:left="7920" w:hanging="7920"/>
        <w:jc w:val="both"/>
      </w:pPr>
      <w:r>
        <w:t xml:space="preserve">Certification Memo issued               </w:t>
      </w:r>
      <w:r w:rsidR="005954E8" w:rsidRPr="00FF15DE">
        <w:rPr>
          <w:u w:val="single"/>
        </w:rPr>
        <w:t xml:space="preserve">                                       </w:t>
      </w:r>
      <w:r w:rsidR="005954E8" w:rsidRPr="00FF15DE">
        <w:tab/>
        <w:t>_____</w:t>
      </w:r>
    </w:p>
    <w:p w:rsidR="005954E8" w:rsidRPr="00FF15DE" w:rsidRDefault="005954E8">
      <w:pPr>
        <w:spacing w:line="240" w:lineRule="exact"/>
        <w:ind w:firstLine="4320"/>
        <w:jc w:val="both"/>
      </w:pPr>
      <w:r w:rsidRPr="00FF15DE">
        <w:t>Second Level Supervisor</w:t>
      </w:r>
    </w:p>
    <w:p w:rsidR="005954E8" w:rsidRPr="00FF15DE" w:rsidRDefault="005954E8">
      <w:pPr>
        <w:spacing w:line="240" w:lineRule="exact"/>
        <w:ind w:firstLine="4320"/>
        <w:jc w:val="both"/>
        <w:sectPr w:rsidR="005954E8" w:rsidRPr="00FF15DE">
          <w:type w:val="continuous"/>
          <w:pgSz w:w="12240" w:h="15840"/>
          <w:pgMar w:top="720" w:right="1200" w:bottom="720" w:left="1200" w:header="720" w:footer="720" w:gutter="0"/>
          <w:cols w:space="720"/>
          <w:noEndnote/>
        </w:sectPr>
      </w:pPr>
    </w:p>
    <w:p w:rsidR="005954E8" w:rsidRPr="00FF15DE" w:rsidRDefault="005954E8">
      <w:pPr>
        <w:spacing w:line="240" w:lineRule="exact"/>
        <w:jc w:val="center"/>
      </w:pPr>
      <w:r w:rsidRPr="00FF15DE">
        <w:lastRenderedPageBreak/>
        <w:t>Qualification Card 1</w:t>
      </w:r>
    </w:p>
    <w:p w:rsidR="005954E8" w:rsidRPr="00FF15DE" w:rsidRDefault="005954E8">
      <w:pPr>
        <w:tabs>
          <w:tab w:val="center" w:pos="4920"/>
        </w:tabs>
        <w:spacing w:line="240" w:lineRule="exact"/>
        <w:jc w:val="both"/>
      </w:pPr>
      <w:r w:rsidRPr="00FF15DE">
        <w:tab/>
        <w:t>NRC Orientation</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r w:rsidRPr="00FF15DE">
        <w:t>A.</w:t>
      </w:r>
      <w:r w:rsidRPr="00FF15DE">
        <w:tab/>
        <w:t>Site Orientation</w:t>
      </w:r>
      <w:r w:rsidRPr="00FF15DE">
        <w:tab/>
      </w:r>
      <w:r w:rsidRPr="00FF15DE">
        <w:tab/>
      </w:r>
      <w:r w:rsidRPr="00FF15DE">
        <w:tab/>
      </w:r>
      <w:r w:rsidRPr="00FF15DE">
        <w:tab/>
      </w:r>
      <w:r w:rsidRPr="00FF15DE">
        <w:tab/>
      </w:r>
      <w:r w:rsidRPr="00FF15DE">
        <w:rPr>
          <w:u w:val="single"/>
        </w:rPr>
        <w:t>Initials</w:t>
      </w:r>
      <w:r w:rsidRPr="00FF15DE">
        <w:tab/>
      </w:r>
      <w:r w:rsidRPr="00FF15DE">
        <w:tab/>
      </w:r>
      <w:r w:rsidRPr="00FF15DE">
        <w:tab/>
      </w:r>
      <w:r w:rsidRPr="00FF15DE">
        <w:tab/>
      </w:r>
      <w:r w:rsidRPr="00FF15DE">
        <w:rPr>
          <w:u w:val="single"/>
        </w:rPr>
        <w:t>Date</w:t>
      </w:r>
    </w:p>
    <w:p w:rsidR="005954E8" w:rsidRPr="00FF15DE" w:rsidRDefault="005954E8">
      <w:pPr>
        <w:spacing w:line="240" w:lineRule="exact"/>
        <w:jc w:val="both"/>
      </w:pPr>
    </w:p>
    <w:p w:rsidR="005954E8" w:rsidRPr="00FF15DE" w:rsidRDefault="005954E8">
      <w:pPr>
        <w:spacing w:line="240" w:lineRule="exact"/>
        <w:ind w:firstLine="720"/>
        <w:jc w:val="both"/>
      </w:pPr>
      <w:r w:rsidRPr="00FF15DE">
        <w:t>1.</w:t>
      </w:r>
      <w:r w:rsidRPr="00FF15DE">
        <w:tab/>
        <w:t>New employee processing</w:t>
      </w:r>
      <w:r w:rsidRPr="00FF15DE">
        <w:tab/>
      </w:r>
      <w:r w:rsidRPr="00FF15DE">
        <w:tab/>
      </w:r>
      <w:r w:rsidRPr="00FF15DE">
        <w:tab/>
        <w:t>__________________</w:t>
      </w:r>
      <w:r w:rsidRPr="00FF15DE">
        <w:tab/>
        <w:t>_____</w:t>
      </w:r>
    </w:p>
    <w:p w:rsidR="005954E8" w:rsidRPr="00FF15DE" w:rsidRDefault="005954E8">
      <w:pPr>
        <w:spacing w:line="240" w:lineRule="exact"/>
        <w:ind w:firstLine="1440"/>
        <w:jc w:val="both"/>
      </w:pPr>
      <w:proofErr w:type="gramStart"/>
      <w:r w:rsidRPr="00FF15DE">
        <w:t>package</w:t>
      </w:r>
      <w:proofErr w:type="gramEnd"/>
      <w:r w:rsidRPr="00FF15DE">
        <w:t xml:space="preserve"> completed</w:t>
      </w:r>
      <w:r w:rsidRPr="00FF15DE">
        <w:tab/>
      </w:r>
      <w:r w:rsidRPr="00FF15DE">
        <w:tab/>
      </w:r>
      <w:r w:rsidRPr="00FF15DE">
        <w:tab/>
      </w:r>
      <w:r w:rsidRPr="00FF15DE">
        <w:tab/>
        <w:t>Employee</w:t>
      </w:r>
    </w:p>
    <w:p w:rsidR="005954E8" w:rsidRPr="00FF15DE" w:rsidRDefault="005954E8">
      <w:pPr>
        <w:spacing w:line="240" w:lineRule="exact"/>
        <w:jc w:val="both"/>
      </w:pPr>
    </w:p>
    <w:p w:rsidR="005954E8" w:rsidRPr="00FF15DE" w:rsidRDefault="00FF15DE">
      <w:pPr>
        <w:tabs>
          <w:tab w:val="left" w:pos="-1440"/>
        </w:tabs>
        <w:spacing w:line="240" w:lineRule="exact"/>
        <w:ind w:left="5040" w:hanging="4320"/>
        <w:jc w:val="both"/>
      </w:pPr>
      <w:r>
        <w:t xml:space="preserve">2.     </w:t>
      </w:r>
      <w:r w:rsidR="005954E8" w:rsidRPr="00FF15DE">
        <w:t>F</w:t>
      </w:r>
      <w:r>
        <w:t>acility tour and introduction</w:t>
      </w:r>
      <w:r>
        <w:tab/>
      </w:r>
      <w:r>
        <w:tab/>
      </w:r>
      <w:r w:rsidR="005954E8" w:rsidRPr="00FF15DE">
        <w:rPr>
          <w:u w:val="single"/>
        </w:rPr>
        <w:t xml:space="preserve">                       </w:t>
      </w:r>
      <w:r w:rsidR="005954E8" w:rsidRPr="00FF15DE">
        <w:tab/>
        <w:t>_____</w:t>
      </w:r>
    </w:p>
    <w:p w:rsidR="005954E8" w:rsidRPr="00FF15DE" w:rsidRDefault="005954E8">
      <w:pPr>
        <w:spacing w:line="240" w:lineRule="exact"/>
        <w:ind w:firstLine="5760"/>
        <w:jc w:val="both"/>
      </w:pPr>
      <w:r w:rsidRPr="00FF15DE">
        <w:t xml:space="preserve">First Line Supervisor </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r w:rsidRPr="00FF15DE">
        <w:t>B.</w:t>
      </w:r>
      <w:r w:rsidRPr="00FF15DE">
        <w:tab/>
        <w:t>NRC Organization</w:t>
      </w:r>
    </w:p>
    <w:p w:rsidR="005954E8" w:rsidRPr="00FF15DE" w:rsidRDefault="005954E8">
      <w:pPr>
        <w:spacing w:line="240" w:lineRule="exact"/>
        <w:jc w:val="both"/>
      </w:pPr>
    </w:p>
    <w:p w:rsidR="005954E8" w:rsidRPr="00FF15DE" w:rsidRDefault="005954E8">
      <w:pPr>
        <w:spacing w:line="240" w:lineRule="exact"/>
        <w:ind w:firstLine="720"/>
        <w:jc w:val="both"/>
      </w:pPr>
      <w:r w:rsidRPr="00FF15DE">
        <w:t>1.</w:t>
      </w:r>
      <w:r w:rsidRPr="00FF15DE">
        <w:tab/>
        <w:t>Review of NRC headquarters</w:t>
      </w:r>
    </w:p>
    <w:p w:rsidR="005954E8" w:rsidRPr="00FF15DE" w:rsidRDefault="005954E8">
      <w:pPr>
        <w:spacing w:line="240" w:lineRule="exact"/>
        <w:ind w:firstLine="1440"/>
        <w:jc w:val="both"/>
      </w:pPr>
      <w:proofErr w:type="gramStart"/>
      <w:r w:rsidRPr="00FF15DE">
        <w:t>and</w:t>
      </w:r>
      <w:proofErr w:type="gramEnd"/>
      <w:r w:rsidRPr="00FF15DE">
        <w:t xml:space="preserve"> NMSS organization</w:t>
      </w:r>
      <w:r w:rsidRPr="00FF15DE">
        <w:tab/>
      </w:r>
      <w:r w:rsidRPr="00FF15DE">
        <w:tab/>
      </w:r>
      <w:r w:rsidRPr="00FF15DE">
        <w:tab/>
        <w:t>___________________</w:t>
      </w:r>
      <w:r w:rsidRPr="00FF15DE">
        <w:tab/>
        <w:t>_____</w:t>
      </w:r>
    </w:p>
    <w:p w:rsidR="005954E8" w:rsidRPr="00FF15DE" w:rsidRDefault="005954E8">
      <w:pPr>
        <w:spacing w:line="240" w:lineRule="exact"/>
        <w:ind w:firstLine="5760"/>
        <w:jc w:val="both"/>
      </w:pPr>
      <w:r w:rsidRPr="00FF15DE">
        <w:t>Employee</w:t>
      </w:r>
    </w:p>
    <w:p w:rsidR="005954E8" w:rsidRPr="00FF15DE" w:rsidRDefault="005954E8">
      <w:pPr>
        <w:spacing w:line="240" w:lineRule="exact"/>
        <w:jc w:val="both"/>
      </w:pPr>
    </w:p>
    <w:p w:rsidR="005954E8" w:rsidRPr="00FF15DE" w:rsidRDefault="00FF15DE">
      <w:pPr>
        <w:tabs>
          <w:tab w:val="left" w:pos="-1440"/>
        </w:tabs>
        <w:spacing w:line="240" w:lineRule="exact"/>
        <w:ind w:left="5040" w:hanging="4320"/>
        <w:jc w:val="both"/>
      </w:pPr>
      <w:r>
        <w:t xml:space="preserve">2.     </w:t>
      </w:r>
      <w:r w:rsidR="005954E8" w:rsidRPr="00FF15DE">
        <w:t>Discussion of NRC organization</w:t>
      </w:r>
      <w:r w:rsidR="005954E8" w:rsidRPr="00FF15DE">
        <w:tab/>
      </w:r>
      <w:r w:rsidR="005954E8" w:rsidRPr="00FF15DE">
        <w:tab/>
        <w:t>_____________________</w:t>
      </w:r>
      <w:r w:rsidR="005954E8" w:rsidRPr="00FF15DE">
        <w:tab/>
        <w:t>_____</w:t>
      </w:r>
    </w:p>
    <w:p w:rsidR="005954E8" w:rsidRPr="00FF15DE" w:rsidRDefault="005954E8">
      <w:pPr>
        <w:spacing w:line="240" w:lineRule="exact"/>
        <w:ind w:firstLine="5760"/>
        <w:jc w:val="both"/>
      </w:pPr>
      <w:r w:rsidRPr="00FF15DE">
        <w:t xml:space="preserve">First Line Supervisor </w:t>
      </w:r>
    </w:p>
    <w:p w:rsidR="005954E8" w:rsidRPr="00FF15DE" w:rsidRDefault="005954E8">
      <w:pPr>
        <w:spacing w:line="240" w:lineRule="exact"/>
        <w:jc w:val="both"/>
        <w:sectPr w:rsidR="005954E8" w:rsidRPr="00FF15DE">
          <w:pgSz w:w="12240" w:h="15840"/>
          <w:pgMar w:top="720" w:right="1200" w:bottom="720" w:left="1200" w:header="720" w:footer="720" w:gutter="0"/>
          <w:cols w:space="720"/>
          <w:noEndnote/>
        </w:sectPr>
      </w:pPr>
    </w:p>
    <w:p w:rsidR="005954E8" w:rsidRPr="00FF15DE" w:rsidRDefault="005954E8">
      <w:pPr>
        <w:spacing w:line="240" w:lineRule="exact"/>
        <w:jc w:val="center"/>
      </w:pPr>
      <w:r w:rsidRPr="00FF15DE">
        <w:lastRenderedPageBreak/>
        <w:t>Qualification Card 2</w:t>
      </w:r>
    </w:p>
    <w:p w:rsidR="005954E8" w:rsidRPr="00FF15DE" w:rsidRDefault="005954E8">
      <w:pPr>
        <w:spacing w:line="240" w:lineRule="exact"/>
        <w:jc w:val="center"/>
      </w:pPr>
      <w:r w:rsidRPr="00FF15DE">
        <w:t>Code of Federal Regulations (CFR)</w:t>
      </w:r>
    </w:p>
    <w:p w:rsidR="005954E8" w:rsidRPr="00FF15DE" w:rsidRDefault="005954E8">
      <w:pPr>
        <w:spacing w:line="240" w:lineRule="exact"/>
      </w:pPr>
    </w:p>
    <w:p w:rsidR="005954E8" w:rsidRPr="00FF15DE" w:rsidRDefault="005954E8">
      <w:pPr>
        <w:spacing w:line="240" w:lineRule="exact"/>
      </w:pPr>
    </w:p>
    <w:p w:rsidR="005954E8" w:rsidRPr="00FF15DE" w:rsidRDefault="005954E8">
      <w:pPr>
        <w:tabs>
          <w:tab w:val="left" w:pos="-1440"/>
        </w:tabs>
        <w:spacing w:line="240" w:lineRule="exact"/>
        <w:ind w:left="7920" w:hanging="2160"/>
      </w:pPr>
      <w:r w:rsidRPr="00FF15DE">
        <w:rPr>
          <w:u w:val="single"/>
        </w:rPr>
        <w:t>Initials</w:t>
      </w:r>
      <w:r w:rsidRPr="00FF15DE">
        <w:tab/>
      </w:r>
      <w:r w:rsidRPr="00FF15DE">
        <w:tab/>
      </w:r>
      <w:r w:rsidRPr="00FF15DE">
        <w:rPr>
          <w:u w:val="single"/>
        </w:rPr>
        <w:t>Date</w:t>
      </w:r>
    </w:p>
    <w:p w:rsidR="005954E8" w:rsidRPr="00FF15DE" w:rsidRDefault="005954E8">
      <w:pPr>
        <w:spacing w:line="240" w:lineRule="exact"/>
      </w:pPr>
    </w:p>
    <w:p w:rsidR="005954E8" w:rsidRPr="00FF15DE" w:rsidRDefault="005954E8">
      <w:pPr>
        <w:spacing w:line="240" w:lineRule="exact"/>
      </w:pPr>
      <w:r w:rsidRPr="00FF15DE">
        <w:t>A.</w:t>
      </w:r>
      <w:r w:rsidRPr="00FF15DE">
        <w:tab/>
        <w:t>Familiarization with selected</w:t>
      </w:r>
    </w:p>
    <w:p w:rsidR="005954E8" w:rsidRPr="00FF15DE" w:rsidRDefault="005954E8">
      <w:pPr>
        <w:tabs>
          <w:tab w:val="left" w:pos="-1440"/>
        </w:tabs>
        <w:spacing w:line="240" w:lineRule="exact"/>
        <w:ind w:left="5040" w:hanging="4320"/>
      </w:pPr>
      <w:r w:rsidRPr="00FF15DE">
        <w:t>CFR parts completed</w:t>
      </w:r>
      <w:r w:rsidRPr="00FF15DE">
        <w:tab/>
      </w:r>
      <w:r w:rsidRPr="00FF15DE">
        <w:tab/>
      </w:r>
      <w:r w:rsidRPr="00FF15DE">
        <w:tab/>
      </w:r>
      <w:r w:rsidRPr="00FF15DE">
        <w:tab/>
      </w:r>
      <w:r w:rsidRPr="00FF15DE">
        <w:tab/>
        <w:t>___________________</w:t>
      </w:r>
      <w:r w:rsidRPr="00FF15DE">
        <w:tab/>
        <w:t>_____</w:t>
      </w:r>
    </w:p>
    <w:p w:rsidR="005954E8" w:rsidRPr="00FF15DE" w:rsidRDefault="005954E8">
      <w:pPr>
        <w:spacing w:line="240" w:lineRule="exact"/>
        <w:ind w:firstLine="5760"/>
      </w:pPr>
      <w:r w:rsidRPr="00FF15DE">
        <w:t>Employee</w:t>
      </w: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r w:rsidRPr="00FF15DE">
        <w:t>B.</w:t>
      </w:r>
      <w:r w:rsidRPr="00FF15DE">
        <w:tab/>
        <w:t>Discussion completed on CFR parts</w:t>
      </w:r>
    </w:p>
    <w:p w:rsidR="005954E8" w:rsidRPr="00FF15DE" w:rsidRDefault="005954E8">
      <w:pPr>
        <w:spacing w:line="240" w:lineRule="exact"/>
        <w:ind w:firstLine="720"/>
      </w:pPr>
      <w:proofErr w:type="gramStart"/>
      <w:r w:rsidRPr="00FF15DE">
        <w:t>related</w:t>
      </w:r>
      <w:proofErr w:type="gramEnd"/>
      <w:r w:rsidRPr="00FF15DE">
        <w:t xml:space="preserve"> to Uranium Recovery program</w:t>
      </w:r>
      <w:r w:rsidRPr="00FF15DE">
        <w:tab/>
      </w:r>
      <w:r w:rsidRPr="00FF15DE">
        <w:tab/>
        <w:t>_____________________</w:t>
      </w:r>
      <w:r w:rsidRPr="00FF15DE">
        <w:tab/>
        <w:t>_____</w:t>
      </w:r>
    </w:p>
    <w:p w:rsidR="005954E8" w:rsidRPr="00FF15DE" w:rsidRDefault="005954E8">
      <w:pPr>
        <w:spacing w:line="240" w:lineRule="exact"/>
        <w:ind w:firstLine="5760"/>
      </w:pPr>
      <w:r w:rsidRPr="00FF15DE">
        <w:t>First Line Supervisor</w:t>
      </w:r>
    </w:p>
    <w:p w:rsidR="005954E8" w:rsidRPr="00FF15DE" w:rsidRDefault="005954E8">
      <w:pPr>
        <w:spacing w:line="240" w:lineRule="exact"/>
        <w:sectPr w:rsidR="005954E8" w:rsidRPr="00FF15DE">
          <w:pgSz w:w="12240" w:h="15840"/>
          <w:pgMar w:top="720" w:right="1200" w:bottom="720" w:left="1200" w:header="720" w:footer="720" w:gutter="0"/>
          <w:cols w:space="720"/>
          <w:noEndnote/>
        </w:sectPr>
      </w:pPr>
    </w:p>
    <w:p w:rsidR="005954E8" w:rsidRPr="00FF15DE" w:rsidRDefault="005954E8">
      <w:pPr>
        <w:tabs>
          <w:tab w:val="center" w:pos="4920"/>
        </w:tabs>
        <w:spacing w:line="240" w:lineRule="exact"/>
      </w:pPr>
      <w:r w:rsidRPr="00FF15DE">
        <w:lastRenderedPageBreak/>
        <w:tab/>
        <w:t>Qualification Card 3</w:t>
      </w:r>
    </w:p>
    <w:p w:rsidR="005954E8" w:rsidRPr="00FF15DE" w:rsidRDefault="005954E8">
      <w:pPr>
        <w:tabs>
          <w:tab w:val="center" w:pos="4920"/>
        </w:tabs>
        <w:spacing w:line="240" w:lineRule="exact"/>
      </w:pPr>
      <w:r w:rsidRPr="00FF15DE">
        <w:tab/>
        <w:t>Office Instructions</w:t>
      </w:r>
    </w:p>
    <w:p w:rsidR="005954E8" w:rsidRPr="00FF15DE" w:rsidRDefault="005954E8">
      <w:pPr>
        <w:spacing w:line="240" w:lineRule="exact"/>
      </w:pPr>
    </w:p>
    <w:p w:rsidR="005954E8" w:rsidRPr="00FF15DE" w:rsidRDefault="005954E8">
      <w:pPr>
        <w:spacing w:line="240" w:lineRule="exact"/>
      </w:pPr>
    </w:p>
    <w:p w:rsidR="005954E8" w:rsidRPr="00FF15DE" w:rsidRDefault="005954E8">
      <w:pPr>
        <w:tabs>
          <w:tab w:val="left" w:pos="-1440"/>
        </w:tabs>
        <w:spacing w:line="240" w:lineRule="exact"/>
        <w:ind w:left="7920" w:hanging="2160"/>
      </w:pPr>
      <w:r w:rsidRPr="00FF15DE">
        <w:rPr>
          <w:u w:val="single"/>
        </w:rPr>
        <w:t>Initials</w:t>
      </w:r>
      <w:r w:rsidRPr="00FF15DE">
        <w:tab/>
      </w:r>
      <w:r w:rsidRPr="00FF15DE">
        <w:tab/>
      </w:r>
      <w:r w:rsidRPr="00FF15DE">
        <w:rPr>
          <w:u w:val="single"/>
        </w:rPr>
        <w:t>Date</w:t>
      </w:r>
    </w:p>
    <w:p w:rsidR="005954E8" w:rsidRPr="00FF15DE" w:rsidRDefault="005954E8">
      <w:pPr>
        <w:spacing w:line="240" w:lineRule="exact"/>
      </w:pPr>
    </w:p>
    <w:p w:rsidR="005954E8" w:rsidRPr="00FF15DE" w:rsidRDefault="005954E8">
      <w:pPr>
        <w:spacing w:line="240" w:lineRule="exact"/>
      </w:pPr>
      <w:r w:rsidRPr="00FF15DE">
        <w:t>A.</w:t>
      </w:r>
      <w:r w:rsidRPr="00FF15DE">
        <w:tab/>
        <w:t>Familiarization with office</w:t>
      </w:r>
    </w:p>
    <w:p w:rsidR="005954E8" w:rsidRPr="00FF15DE" w:rsidRDefault="00FF15DE">
      <w:pPr>
        <w:tabs>
          <w:tab w:val="left" w:pos="-1440"/>
        </w:tabs>
        <w:spacing w:line="240" w:lineRule="exact"/>
        <w:ind w:left="5760" w:hanging="5040"/>
      </w:pPr>
      <w:proofErr w:type="gramStart"/>
      <w:r>
        <w:t>policies</w:t>
      </w:r>
      <w:proofErr w:type="gramEnd"/>
      <w:r>
        <w:t xml:space="preserve"> and procedures</w:t>
      </w:r>
      <w:r>
        <w:tab/>
      </w:r>
      <w:r w:rsidR="005954E8" w:rsidRPr="00FF15DE">
        <w:t>_______________</w:t>
      </w:r>
      <w:r w:rsidR="005954E8" w:rsidRPr="00FF15DE">
        <w:tab/>
      </w:r>
      <w:r w:rsidR="005954E8" w:rsidRPr="00FF15DE">
        <w:tab/>
        <w:t>_____</w:t>
      </w:r>
    </w:p>
    <w:p w:rsidR="005954E8" w:rsidRPr="00FF15DE" w:rsidRDefault="005954E8">
      <w:pPr>
        <w:spacing w:line="240" w:lineRule="exact"/>
        <w:ind w:firstLine="5760"/>
      </w:pPr>
      <w:r w:rsidRPr="00FF15DE">
        <w:t>Employee</w:t>
      </w: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r w:rsidRPr="00FF15DE">
        <w:t>B.</w:t>
      </w:r>
      <w:r w:rsidRPr="00FF15DE">
        <w:tab/>
        <w:t>Discussion completed on office</w:t>
      </w:r>
    </w:p>
    <w:p w:rsidR="005954E8" w:rsidRPr="00FF15DE" w:rsidRDefault="00FF15DE">
      <w:pPr>
        <w:tabs>
          <w:tab w:val="left" w:pos="-1440"/>
        </w:tabs>
        <w:spacing w:line="240" w:lineRule="exact"/>
        <w:ind w:left="5760" w:hanging="5040"/>
      </w:pPr>
      <w:proofErr w:type="gramStart"/>
      <w:r>
        <w:t>policies</w:t>
      </w:r>
      <w:proofErr w:type="gramEnd"/>
      <w:r>
        <w:t xml:space="preserve"> and procedures</w:t>
      </w:r>
      <w:r>
        <w:tab/>
      </w:r>
      <w:r w:rsidR="005954E8" w:rsidRPr="00FF15DE">
        <w:t>____________________</w:t>
      </w:r>
      <w:r w:rsidR="005954E8" w:rsidRPr="00FF15DE">
        <w:tab/>
        <w:t>______</w:t>
      </w:r>
    </w:p>
    <w:p w:rsidR="005954E8" w:rsidRPr="00FF15DE" w:rsidRDefault="005954E8">
      <w:pPr>
        <w:spacing w:line="240" w:lineRule="exact"/>
        <w:ind w:firstLine="5760"/>
      </w:pPr>
      <w:r w:rsidRPr="00FF15DE">
        <w:t>First Line Supervisor</w:t>
      </w:r>
    </w:p>
    <w:p w:rsidR="005954E8" w:rsidRPr="00FF15DE" w:rsidRDefault="005954E8">
      <w:pPr>
        <w:spacing w:line="240" w:lineRule="exact"/>
        <w:sectPr w:rsidR="005954E8" w:rsidRPr="00FF15DE">
          <w:pgSz w:w="12240" w:h="15840"/>
          <w:pgMar w:top="720" w:right="1200" w:bottom="720" w:left="1200" w:header="720" w:footer="720" w:gutter="0"/>
          <w:cols w:space="720"/>
          <w:noEndnote/>
        </w:sectPr>
      </w:pPr>
    </w:p>
    <w:p w:rsidR="005954E8" w:rsidRPr="00FF15DE" w:rsidRDefault="005954E8">
      <w:pPr>
        <w:tabs>
          <w:tab w:val="center" w:pos="4920"/>
        </w:tabs>
        <w:spacing w:line="240" w:lineRule="exact"/>
      </w:pPr>
      <w:r w:rsidRPr="00FF15DE">
        <w:lastRenderedPageBreak/>
        <w:tab/>
        <w:t>Qualification Card 4</w:t>
      </w:r>
    </w:p>
    <w:p w:rsidR="005954E8" w:rsidRPr="00FF15DE" w:rsidRDefault="005954E8">
      <w:pPr>
        <w:tabs>
          <w:tab w:val="center" w:pos="4920"/>
        </w:tabs>
        <w:spacing w:line="240" w:lineRule="exact"/>
      </w:pPr>
      <w:r w:rsidRPr="00FF15DE">
        <w:tab/>
        <w:t>Regulatory Guidance</w:t>
      </w:r>
    </w:p>
    <w:p w:rsidR="005954E8" w:rsidRPr="00FF15DE" w:rsidRDefault="005954E8">
      <w:pPr>
        <w:spacing w:line="240" w:lineRule="exact"/>
      </w:pPr>
    </w:p>
    <w:p w:rsidR="005954E8" w:rsidRPr="00FF15DE" w:rsidRDefault="005954E8">
      <w:pPr>
        <w:spacing w:line="240" w:lineRule="exact"/>
      </w:pPr>
    </w:p>
    <w:p w:rsidR="005954E8" w:rsidRPr="00FF15DE" w:rsidRDefault="005954E8">
      <w:pPr>
        <w:tabs>
          <w:tab w:val="left" w:pos="-1440"/>
        </w:tabs>
        <w:spacing w:line="240" w:lineRule="exact"/>
        <w:ind w:left="7920" w:hanging="2160"/>
      </w:pPr>
      <w:r w:rsidRPr="00FF15DE">
        <w:rPr>
          <w:u w:val="single"/>
        </w:rPr>
        <w:t>Initials</w:t>
      </w:r>
      <w:r w:rsidRPr="00FF15DE">
        <w:tab/>
      </w:r>
      <w:r w:rsidRPr="00FF15DE">
        <w:tab/>
      </w:r>
      <w:r w:rsidRPr="00FF15DE">
        <w:rPr>
          <w:u w:val="single"/>
        </w:rPr>
        <w:t>Date</w:t>
      </w:r>
    </w:p>
    <w:p w:rsidR="005954E8" w:rsidRPr="00FF15DE" w:rsidRDefault="005954E8">
      <w:pPr>
        <w:spacing w:line="240" w:lineRule="exact"/>
      </w:pPr>
    </w:p>
    <w:p w:rsidR="005954E8" w:rsidRPr="00FF15DE" w:rsidRDefault="005954E8">
      <w:pPr>
        <w:spacing w:line="240" w:lineRule="exact"/>
      </w:pPr>
      <w:r w:rsidRPr="00FF15DE">
        <w:t>A.</w:t>
      </w:r>
      <w:r w:rsidRPr="00FF15DE">
        <w:tab/>
        <w:t>Review of selected regulatory guidance</w:t>
      </w:r>
    </w:p>
    <w:p w:rsidR="005954E8" w:rsidRPr="00FF15DE" w:rsidRDefault="005954E8">
      <w:pPr>
        <w:spacing w:line="240" w:lineRule="exact"/>
      </w:pPr>
    </w:p>
    <w:p w:rsidR="005954E8" w:rsidRPr="00FF15DE" w:rsidRDefault="005954E8">
      <w:pPr>
        <w:spacing w:line="240" w:lineRule="exact"/>
        <w:ind w:firstLine="720"/>
      </w:pPr>
      <w:r w:rsidRPr="00FF15DE">
        <w:t>1.</w:t>
      </w:r>
      <w:r w:rsidRPr="00FF15DE">
        <w:tab/>
        <w:t>Regulatory Guides</w:t>
      </w:r>
      <w:r w:rsidRPr="00FF15DE">
        <w:tab/>
      </w:r>
      <w:r w:rsidRPr="00FF15DE">
        <w:tab/>
      </w:r>
      <w:r w:rsidRPr="00FF15DE">
        <w:tab/>
      </w:r>
      <w:r w:rsidRPr="00FF15DE">
        <w:tab/>
        <w:t>__________________</w:t>
      </w:r>
      <w:r w:rsidRPr="00FF15DE">
        <w:tab/>
        <w:t>_____</w:t>
      </w:r>
    </w:p>
    <w:p w:rsidR="005954E8" w:rsidRPr="00FF15DE" w:rsidRDefault="005954E8">
      <w:pPr>
        <w:spacing w:line="240" w:lineRule="exact"/>
        <w:ind w:firstLine="5760"/>
      </w:pPr>
      <w:r w:rsidRPr="00FF15DE">
        <w:t>Employee</w:t>
      </w:r>
    </w:p>
    <w:p w:rsidR="005954E8" w:rsidRPr="00FF15DE" w:rsidRDefault="005954E8">
      <w:pPr>
        <w:spacing w:line="240" w:lineRule="exact"/>
      </w:pPr>
    </w:p>
    <w:p w:rsidR="005954E8" w:rsidRPr="00FF15DE" w:rsidRDefault="005954E8">
      <w:pPr>
        <w:spacing w:line="240" w:lineRule="exact"/>
        <w:ind w:firstLine="720"/>
      </w:pPr>
      <w:r w:rsidRPr="00FF15DE">
        <w:t>2.</w:t>
      </w:r>
      <w:r w:rsidRPr="00FF15DE">
        <w:tab/>
        <w:t>Information Notices/</w:t>
      </w:r>
    </w:p>
    <w:p w:rsidR="005954E8" w:rsidRPr="00FF15DE" w:rsidRDefault="005954E8">
      <w:pPr>
        <w:spacing w:line="240" w:lineRule="exact"/>
        <w:ind w:firstLine="1440"/>
      </w:pPr>
      <w:r w:rsidRPr="00FF15DE">
        <w:t>Bulletins</w:t>
      </w:r>
      <w:r w:rsidRPr="00FF15DE">
        <w:tab/>
      </w:r>
      <w:r w:rsidRPr="00FF15DE">
        <w:tab/>
      </w:r>
      <w:r w:rsidRPr="00FF15DE">
        <w:tab/>
      </w:r>
      <w:r w:rsidRPr="00FF15DE">
        <w:tab/>
      </w:r>
      <w:r w:rsidRPr="00FF15DE">
        <w:tab/>
        <w:t>__________________</w:t>
      </w:r>
      <w:r w:rsidRPr="00FF15DE">
        <w:tab/>
        <w:t>_____</w:t>
      </w:r>
    </w:p>
    <w:p w:rsidR="005954E8" w:rsidRPr="00FF15DE" w:rsidRDefault="005954E8">
      <w:pPr>
        <w:spacing w:line="240" w:lineRule="exact"/>
        <w:ind w:firstLine="5760"/>
      </w:pPr>
      <w:r w:rsidRPr="00FF15DE">
        <w:t>Employee</w:t>
      </w:r>
    </w:p>
    <w:p w:rsidR="005954E8" w:rsidRPr="00FF15DE" w:rsidRDefault="005954E8">
      <w:pPr>
        <w:spacing w:line="240" w:lineRule="exact"/>
      </w:pPr>
    </w:p>
    <w:p w:rsidR="005954E8" w:rsidRPr="00FF15DE" w:rsidRDefault="005954E8">
      <w:pPr>
        <w:spacing w:line="240" w:lineRule="exact"/>
        <w:ind w:firstLine="720"/>
      </w:pPr>
      <w:r w:rsidRPr="00FF15DE">
        <w:t>3.</w:t>
      </w:r>
      <w:r w:rsidRPr="00FF15DE">
        <w:tab/>
        <w:t>NUREGs</w:t>
      </w:r>
      <w:r w:rsidRPr="00FF15DE">
        <w:tab/>
      </w:r>
      <w:r w:rsidRPr="00FF15DE">
        <w:tab/>
      </w:r>
      <w:r w:rsidRPr="00FF15DE">
        <w:tab/>
      </w:r>
      <w:r w:rsidRPr="00FF15DE">
        <w:tab/>
      </w:r>
      <w:r w:rsidRPr="00FF15DE">
        <w:tab/>
        <w:t>__________________</w:t>
      </w:r>
      <w:r w:rsidRPr="00FF15DE">
        <w:tab/>
        <w:t>_____</w:t>
      </w:r>
    </w:p>
    <w:p w:rsidR="005954E8" w:rsidRPr="00FF15DE" w:rsidRDefault="005954E8">
      <w:pPr>
        <w:spacing w:line="240" w:lineRule="exact"/>
        <w:ind w:firstLine="5760"/>
      </w:pPr>
      <w:r w:rsidRPr="00FF15DE">
        <w:t>Employee</w:t>
      </w:r>
    </w:p>
    <w:p w:rsidR="005954E8" w:rsidRPr="00FF15DE" w:rsidRDefault="005954E8">
      <w:pPr>
        <w:spacing w:line="240" w:lineRule="exact"/>
      </w:pPr>
    </w:p>
    <w:p w:rsidR="005954E8" w:rsidRPr="00FF15DE" w:rsidRDefault="005954E8">
      <w:pPr>
        <w:spacing w:line="240" w:lineRule="exact"/>
        <w:ind w:firstLine="720"/>
      </w:pPr>
      <w:r w:rsidRPr="00FF15DE">
        <w:t>4.</w:t>
      </w:r>
      <w:r w:rsidRPr="00FF15DE">
        <w:tab/>
        <w:t>Generic Letters</w:t>
      </w:r>
      <w:r w:rsidRPr="00FF15DE">
        <w:tab/>
      </w:r>
      <w:r w:rsidRPr="00FF15DE">
        <w:tab/>
      </w:r>
      <w:r w:rsidRPr="00FF15DE">
        <w:tab/>
      </w:r>
      <w:r w:rsidRPr="00FF15DE">
        <w:tab/>
        <w:t>__________________</w:t>
      </w:r>
      <w:r w:rsidRPr="00FF15DE">
        <w:tab/>
        <w:t>_____</w:t>
      </w:r>
    </w:p>
    <w:p w:rsidR="005954E8" w:rsidRPr="00FF15DE" w:rsidRDefault="005954E8">
      <w:pPr>
        <w:spacing w:line="240" w:lineRule="exact"/>
        <w:ind w:firstLine="5760"/>
      </w:pPr>
      <w:r w:rsidRPr="00FF15DE">
        <w:t>Employee</w:t>
      </w:r>
    </w:p>
    <w:p w:rsidR="005954E8" w:rsidRPr="00FF15DE" w:rsidRDefault="005954E8">
      <w:pPr>
        <w:spacing w:line="240" w:lineRule="exact"/>
      </w:pPr>
    </w:p>
    <w:p w:rsidR="005954E8" w:rsidRPr="00FF15DE" w:rsidRDefault="000C2D0E">
      <w:pPr>
        <w:tabs>
          <w:tab w:val="left" w:pos="-1440"/>
        </w:tabs>
        <w:spacing w:line="240" w:lineRule="exact"/>
        <w:ind w:left="5040" w:hanging="4320"/>
      </w:pPr>
      <w:r>
        <w:t>5.     Federal Register Notices</w:t>
      </w:r>
      <w:r>
        <w:tab/>
      </w:r>
      <w:r>
        <w:tab/>
      </w:r>
      <w:r w:rsidR="005954E8" w:rsidRPr="00FF15DE">
        <w:t>__________________</w:t>
      </w:r>
      <w:r w:rsidR="005954E8" w:rsidRPr="00FF15DE">
        <w:tab/>
        <w:t>_____</w:t>
      </w:r>
    </w:p>
    <w:p w:rsidR="005954E8" w:rsidRPr="00FF15DE" w:rsidRDefault="005954E8">
      <w:pPr>
        <w:spacing w:line="240" w:lineRule="exact"/>
        <w:ind w:firstLine="5760"/>
      </w:pPr>
      <w:r w:rsidRPr="00FF15DE">
        <w:t>Employee</w:t>
      </w:r>
    </w:p>
    <w:p w:rsidR="005954E8" w:rsidRPr="00FF15DE" w:rsidRDefault="005954E8">
      <w:pPr>
        <w:spacing w:line="240" w:lineRule="exact"/>
      </w:pPr>
    </w:p>
    <w:p w:rsidR="005954E8" w:rsidRPr="00FF15DE" w:rsidRDefault="000C2D0E">
      <w:pPr>
        <w:tabs>
          <w:tab w:val="left" w:pos="-1440"/>
        </w:tabs>
        <w:spacing w:line="240" w:lineRule="exact"/>
        <w:ind w:left="5040" w:hanging="4320"/>
      </w:pPr>
      <w:r>
        <w:t xml:space="preserve">6.     </w:t>
      </w:r>
      <w:r w:rsidR="005954E8" w:rsidRPr="00FF15DE">
        <w:t>Policy and Guidance Directives</w:t>
      </w:r>
      <w:r w:rsidR="005954E8" w:rsidRPr="00FF15DE">
        <w:tab/>
      </w:r>
      <w:r w:rsidR="005954E8" w:rsidRPr="00FF15DE">
        <w:tab/>
        <w:t>__________________</w:t>
      </w:r>
      <w:r w:rsidR="005954E8" w:rsidRPr="00FF15DE">
        <w:tab/>
        <w:t>_____</w:t>
      </w:r>
    </w:p>
    <w:p w:rsidR="005954E8" w:rsidRPr="00FF15DE" w:rsidRDefault="005954E8">
      <w:pPr>
        <w:spacing w:line="240" w:lineRule="exact"/>
        <w:ind w:firstLine="5760"/>
      </w:pPr>
      <w:r w:rsidRPr="00FF15DE">
        <w:t>Employee</w:t>
      </w:r>
    </w:p>
    <w:p w:rsidR="005954E8" w:rsidRPr="00FF15DE" w:rsidRDefault="005954E8">
      <w:pPr>
        <w:spacing w:line="240" w:lineRule="exact"/>
      </w:pPr>
    </w:p>
    <w:p w:rsidR="005954E8" w:rsidRPr="00FF15DE" w:rsidRDefault="000C2D0E">
      <w:pPr>
        <w:tabs>
          <w:tab w:val="left" w:pos="-1440"/>
        </w:tabs>
        <w:spacing w:line="240" w:lineRule="exact"/>
        <w:ind w:left="5760" w:hanging="5040"/>
      </w:pPr>
      <w:r>
        <w:t>7.     NRC Branch Technical Positions</w:t>
      </w:r>
      <w:r>
        <w:tab/>
      </w:r>
      <w:r w:rsidR="005954E8" w:rsidRPr="00FF15DE">
        <w:t>__________________</w:t>
      </w:r>
      <w:r w:rsidR="005954E8" w:rsidRPr="00FF15DE">
        <w:tab/>
        <w:t>_____</w:t>
      </w:r>
    </w:p>
    <w:p w:rsidR="005954E8" w:rsidRPr="00FF15DE" w:rsidRDefault="005954E8">
      <w:pPr>
        <w:spacing w:line="240" w:lineRule="exact"/>
        <w:ind w:firstLine="5760"/>
      </w:pPr>
      <w:r w:rsidRPr="00FF15DE">
        <w:t>Employee</w:t>
      </w:r>
    </w:p>
    <w:p w:rsidR="005954E8" w:rsidRPr="00FF15DE" w:rsidRDefault="005954E8">
      <w:pPr>
        <w:spacing w:line="240" w:lineRule="exact"/>
      </w:pPr>
    </w:p>
    <w:p w:rsidR="005954E8" w:rsidRPr="00FF15DE" w:rsidRDefault="000C2D0E">
      <w:pPr>
        <w:spacing w:line="240" w:lineRule="exact"/>
        <w:ind w:firstLine="720"/>
      </w:pPr>
      <w:r>
        <w:t>8.</w:t>
      </w:r>
      <w:r>
        <w:tab/>
        <w:t>SECY Papers</w:t>
      </w:r>
      <w:r>
        <w:tab/>
      </w:r>
      <w:r>
        <w:tab/>
      </w:r>
      <w:r>
        <w:tab/>
      </w:r>
      <w:r>
        <w:tab/>
      </w:r>
      <w:r w:rsidR="005954E8" w:rsidRPr="00FF15DE">
        <w:t>__________________</w:t>
      </w:r>
      <w:r w:rsidR="005954E8" w:rsidRPr="00FF15DE">
        <w:tab/>
        <w:t>_____</w:t>
      </w:r>
    </w:p>
    <w:p w:rsidR="005954E8" w:rsidRPr="00FF15DE" w:rsidRDefault="005954E8">
      <w:pPr>
        <w:spacing w:line="240" w:lineRule="exact"/>
        <w:ind w:firstLine="5760"/>
      </w:pPr>
      <w:r w:rsidRPr="00FF15DE">
        <w:t>Employee</w:t>
      </w:r>
    </w:p>
    <w:p w:rsidR="005954E8" w:rsidRPr="00FF15DE" w:rsidRDefault="005954E8">
      <w:pPr>
        <w:spacing w:line="240" w:lineRule="exact"/>
        <w:ind w:firstLine="4320"/>
      </w:pP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r w:rsidRPr="00FF15DE">
        <w:t>B.</w:t>
      </w:r>
      <w:r w:rsidRPr="00FF15DE">
        <w:tab/>
        <w:t>Discussion of regulatory guidance</w:t>
      </w:r>
    </w:p>
    <w:p w:rsidR="005954E8" w:rsidRPr="00FF15DE" w:rsidRDefault="005954E8">
      <w:pPr>
        <w:spacing w:line="240" w:lineRule="exact"/>
        <w:ind w:firstLine="720"/>
      </w:pPr>
      <w:proofErr w:type="gramStart"/>
      <w:r w:rsidRPr="00FF15DE">
        <w:t>with</w:t>
      </w:r>
      <w:proofErr w:type="gramEnd"/>
      <w:r w:rsidRPr="00FF15DE">
        <w:t xml:space="preserve"> application to the Uranium</w:t>
      </w:r>
    </w:p>
    <w:p w:rsidR="005954E8" w:rsidRPr="00FF15DE" w:rsidRDefault="005954E8">
      <w:pPr>
        <w:spacing w:line="240" w:lineRule="exact"/>
        <w:ind w:firstLine="720"/>
      </w:pPr>
      <w:r w:rsidRPr="00FF15DE">
        <w:t>Recovery program</w:t>
      </w:r>
      <w:r w:rsidRPr="00FF15DE">
        <w:tab/>
      </w:r>
      <w:r w:rsidRPr="00FF15DE">
        <w:tab/>
      </w:r>
      <w:r w:rsidRPr="00FF15DE">
        <w:tab/>
      </w:r>
      <w:r w:rsidRPr="00FF15DE">
        <w:tab/>
      </w:r>
      <w:r w:rsidRPr="00FF15DE">
        <w:tab/>
        <w:t>_____________________</w:t>
      </w:r>
      <w:r w:rsidRPr="00FF15DE">
        <w:tab/>
        <w:t>_____</w:t>
      </w:r>
    </w:p>
    <w:p w:rsidR="005954E8" w:rsidRPr="00FF15DE" w:rsidRDefault="005954E8">
      <w:pPr>
        <w:spacing w:line="240" w:lineRule="exact"/>
        <w:ind w:firstLine="5760"/>
      </w:pPr>
      <w:r w:rsidRPr="00FF15DE">
        <w:t xml:space="preserve">First Line Supervisor </w:t>
      </w:r>
    </w:p>
    <w:p w:rsidR="005954E8" w:rsidRPr="00FF15DE" w:rsidRDefault="005954E8">
      <w:pPr>
        <w:spacing w:line="240" w:lineRule="exact"/>
        <w:ind w:firstLine="5760"/>
        <w:sectPr w:rsidR="005954E8" w:rsidRPr="00FF15DE">
          <w:pgSz w:w="12240" w:h="15840"/>
          <w:pgMar w:top="720" w:right="1200" w:bottom="720" w:left="1200" w:header="720" w:footer="720" w:gutter="0"/>
          <w:cols w:space="720"/>
          <w:noEndnote/>
        </w:sectPr>
      </w:pPr>
    </w:p>
    <w:p w:rsidR="005954E8" w:rsidRPr="00FF15DE" w:rsidRDefault="005954E8">
      <w:pPr>
        <w:tabs>
          <w:tab w:val="center" w:pos="4920"/>
        </w:tabs>
        <w:spacing w:line="240" w:lineRule="exact"/>
      </w:pPr>
      <w:r w:rsidRPr="00FF15DE">
        <w:lastRenderedPageBreak/>
        <w:tab/>
        <w:t>Qualification Card 5</w:t>
      </w:r>
    </w:p>
    <w:p w:rsidR="005954E8" w:rsidRPr="00FF15DE" w:rsidRDefault="005954E8">
      <w:pPr>
        <w:tabs>
          <w:tab w:val="center" w:pos="4920"/>
        </w:tabs>
        <w:spacing w:line="240" w:lineRule="exact"/>
      </w:pPr>
      <w:r w:rsidRPr="00FF15DE">
        <w:tab/>
        <w:t>Site Familiarization Visits</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tabs>
          <w:tab w:val="left" w:pos="-1440"/>
        </w:tabs>
        <w:spacing w:line="240" w:lineRule="exact"/>
        <w:ind w:left="7920" w:hanging="2160"/>
        <w:jc w:val="both"/>
      </w:pPr>
      <w:r w:rsidRPr="00FF15DE">
        <w:rPr>
          <w:u w:val="single"/>
        </w:rPr>
        <w:t>Initials</w:t>
      </w:r>
      <w:r w:rsidRPr="00FF15DE">
        <w:tab/>
      </w:r>
      <w:r w:rsidRPr="00FF15DE">
        <w:tab/>
      </w:r>
      <w:r w:rsidRPr="00FF15DE">
        <w:rPr>
          <w:u w:val="single"/>
        </w:rPr>
        <w:t>Date</w:t>
      </w:r>
      <w:r w:rsidRPr="00FF15DE">
        <w:tab/>
      </w:r>
    </w:p>
    <w:p w:rsidR="005954E8" w:rsidRPr="00FF15DE" w:rsidRDefault="005954E8">
      <w:pPr>
        <w:spacing w:line="240" w:lineRule="exact"/>
        <w:jc w:val="both"/>
      </w:pPr>
    </w:p>
    <w:p w:rsidR="005954E8" w:rsidRPr="00FF15DE" w:rsidRDefault="005954E8">
      <w:pPr>
        <w:spacing w:line="240" w:lineRule="exact"/>
        <w:jc w:val="both"/>
      </w:pPr>
      <w:r w:rsidRPr="00FF15DE">
        <w:t>A.</w:t>
      </w:r>
      <w:r w:rsidRPr="00FF15DE">
        <w:tab/>
        <w:t>Site Familiarization visits completed</w:t>
      </w:r>
    </w:p>
    <w:p w:rsidR="005954E8" w:rsidRPr="00FF15DE" w:rsidRDefault="005954E8">
      <w:pPr>
        <w:spacing w:line="240" w:lineRule="exact"/>
        <w:jc w:val="both"/>
      </w:pPr>
    </w:p>
    <w:p w:rsidR="005954E8" w:rsidRPr="00FF15DE" w:rsidRDefault="005954E8">
      <w:pPr>
        <w:spacing w:line="240" w:lineRule="exact"/>
        <w:ind w:firstLine="720"/>
        <w:jc w:val="both"/>
      </w:pPr>
      <w:r w:rsidRPr="00FF15DE">
        <w:t>1.</w:t>
      </w:r>
      <w:r w:rsidRPr="00FF15DE">
        <w:tab/>
        <w:t>____________________</w:t>
      </w:r>
      <w:r w:rsidRPr="00FF15DE">
        <w:tab/>
      </w:r>
      <w:r w:rsidRPr="00FF15DE">
        <w:tab/>
      </w:r>
      <w:r w:rsidRPr="00FF15DE">
        <w:tab/>
        <w:t>______________</w:t>
      </w:r>
      <w:r w:rsidRPr="00FF15DE">
        <w:tab/>
      </w:r>
      <w:r w:rsidRPr="00FF15DE">
        <w:tab/>
        <w:t>______</w:t>
      </w:r>
    </w:p>
    <w:p w:rsidR="005954E8" w:rsidRPr="00FF15DE" w:rsidRDefault="005954E8">
      <w:pPr>
        <w:tabs>
          <w:tab w:val="left" w:pos="-1440"/>
        </w:tabs>
        <w:spacing w:line="240" w:lineRule="exact"/>
        <w:ind w:left="2880" w:hanging="1440"/>
        <w:jc w:val="both"/>
      </w:pPr>
      <w:r w:rsidRPr="00FF15DE">
        <w:t>Facility</w:t>
      </w:r>
      <w:r w:rsidRPr="00FF15DE">
        <w:tab/>
      </w:r>
      <w:r w:rsidRPr="00FF15DE">
        <w:tab/>
      </w:r>
      <w:r w:rsidRPr="00FF15DE">
        <w:tab/>
      </w:r>
      <w:r w:rsidRPr="00FF15DE">
        <w:tab/>
      </w:r>
      <w:r w:rsidRPr="00FF15DE">
        <w:tab/>
        <w:t>Employee</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ind w:firstLine="720"/>
        <w:jc w:val="both"/>
      </w:pPr>
      <w:r w:rsidRPr="00FF15DE">
        <w:t>2</w:t>
      </w:r>
      <w:r w:rsidRPr="00FF15DE">
        <w:tab/>
        <w:t>____________________</w:t>
      </w:r>
      <w:r w:rsidRPr="00FF15DE">
        <w:tab/>
      </w:r>
      <w:r w:rsidRPr="00FF15DE">
        <w:tab/>
      </w:r>
      <w:r w:rsidRPr="00FF15DE">
        <w:tab/>
        <w:t>______________</w:t>
      </w:r>
      <w:r w:rsidRPr="00FF15DE">
        <w:tab/>
      </w:r>
      <w:r w:rsidRPr="00FF15DE">
        <w:tab/>
        <w:t>______</w:t>
      </w:r>
    </w:p>
    <w:p w:rsidR="005954E8" w:rsidRPr="00FF15DE" w:rsidRDefault="005954E8">
      <w:pPr>
        <w:spacing w:line="240" w:lineRule="exact"/>
        <w:ind w:firstLine="1440"/>
        <w:jc w:val="both"/>
      </w:pPr>
      <w:r w:rsidRPr="00FF15DE">
        <w:t>Facility</w:t>
      </w:r>
      <w:r w:rsidRPr="00FF15DE">
        <w:tab/>
      </w:r>
      <w:r w:rsidRPr="00FF15DE">
        <w:tab/>
      </w:r>
      <w:r w:rsidRPr="00FF15DE">
        <w:tab/>
      </w:r>
      <w:r w:rsidRPr="00FF15DE">
        <w:tab/>
      </w:r>
      <w:r w:rsidRPr="00FF15DE">
        <w:tab/>
        <w:t>Employee</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ind w:firstLine="720"/>
        <w:jc w:val="both"/>
      </w:pPr>
      <w:r w:rsidRPr="00FF15DE">
        <w:t>3</w:t>
      </w:r>
      <w:r w:rsidRPr="00FF15DE">
        <w:tab/>
        <w:t>____________________</w:t>
      </w:r>
      <w:r w:rsidRPr="00FF15DE">
        <w:tab/>
      </w:r>
      <w:r w:rsidRPr="00FF15DE">
        <w:tab/>
      </w:r>
      <w:r w:rsidRPr="00FF15DE">
        <w:tab/>
        <w:t>______________</w:t>
      </w:r>
      <w:r w:rsidRPr="00FF15DE">
        <w:tab/>
      </w:r>
      <w:r w:rsidRPr="00FF15DE">
        <w:tab/>
        <w:t>______</w:t>
      </w:r>
    </w:p>
    <w:p w:rsidR="005954E8" w:rsidRPr="00FF15DE" w:rsidRDefault="005954E8">
      <w:pPr>
        <w:spacing w:line="240" w:lineRule="exact"/>
        <w:ind w:firstLine="1440"/>
        <w:jc w:val="both"/>
      </w:pPr>
      <w:r w:rsidRPr="00FF15DE">
        <w:t>Facility</w:t>
      </w:r>
      <w:r w:rsidRPr="00FF15DE">
        <w:tab/>
      </w:r>
      <w:r w:rsidRPr="00FF15DE">
        <w:tab/>
      </w:r>
      <w:r w:rsidRPr="00FF15DE">
        <w:tab/>
      </w:r>
      <w:r w:rsidRPr="00FF15DE">
        <w:tab/>
      </w:r>
      <w:r w:rsidRPr="00FF15DE">
        <w:tab/>
        <w:t>Employee</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ind w:firstLine="720"/>
        <w:jc w:val="both"/>
      </w:pPr>
      <w:r w:rsidRPr="00FF15DE">
        <w:t>4.</w:t>
      </w:r>
      <w:r w:rsidRPr="00FF15DE">
        <w:tab/>
        <w:t>____________________</w:t>
      </w:r>
      <w:r w:rsidRPr="00FF15DE">
        <w:tab/>
      </w:r>
      <w:r w:rsidRPr="00FF15DE">
        <w:tab/>
      </w:r>
      <w:r w:rsidRPr="00FF15DE">
        <w:tab/>
        <w:t>______________</w:t>
      </w:r>
      <w:r w:rsidRPr="00FF15DE">
        <w:tab/>
      </w:r>
      <w:r w:rsidRPr="00FF15DE">
        <w:tab/>
        <w:t>______</w:t>
      </w:r>
    </w:p>
    <w:p w:rsidR="005954E8" w:rsidRPr="00FF15DE" w:rsidRDefault="005954E8">
      <w:pPr>
        <w:spacing w:line="240" w:lineRule="exact"/>
        <w:ind w:firstLine="1440"/>
        <w:jc w:val="both"/>
      </w:pPr>
      <w:r w:rsidRPr="00FF15DE">
        <w:t>Facility</w:t>
      </w:r>
      <w:r w:rsidRPr="00FF15DE">
        <w:tab/>
      </w:r>
      <w:r w:rsidRPr="00FF15DE">
        <w:tab/>
      </w:r>
      <w:r w:rsidRPr="00FF15DE">
        <w:tab/>
      </w:r>
      <w:r w:rsidRPr="00FF15DE">
        <w:tab/>
      </w:r>
      <w:r w:rsidRPr="00FF15DE">
        <w:tab/>
        <w:t>Employee</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r w:rsidRPr="00FF15DE">
        <w:t>B.</w:t>
      </w:r>
      <w:r w:rsidRPr="00FF15DE">
        <w:tab/>
        <w:t>Discussion of Review and discussion by first line</w:t>
      </w:r>
    </w:p>
    <w:p w:rsidR="005954E8" w:rsidRPr="00FF15DE" w:rsidRDefault="005954E8">
      <w:pPr>
        <w:spacing w:line="240" w:lineRule="exact"/>
        <w:ind w:left="720"/>
        <w:jc w:val="both"/>
      </w:pPr>
      <w:proofErr w:type="gramStart"/>
      <w:r w:rsidRPr="00FF15DE">
        <w:t>supervisor</w:t>
      </w:r>
      <w:proofErr w:type="gramEnd"/>
      <w:r w:rsidRPr="00FF15DE">
        <w:t xml:space="preserve"> of licensing site visits</w:t>
      </w:r>
    </w:p>
    <w:p w:rsidR="005954E8" w:rsidRPr="00FF15DE" w:rsidRDefault="005954E8">
      <w:pPr>
        <w:spacing w:line="240" w:lineRule="exact"/>
        <w:ind w:left="720"/>
        <w:jc w:val="both"/>
      </w:pPr>
      <w:proofErr w:type="gramStart"/>
      <w:r w:rsidRPr="00FF15DE">
        <w:t>and</w:t>
      </w:r>
      <w:proofErr w:type="gramEnd"/>
      <w:r w:rsidRPr="00FF15DE">
        <w:t xml:space="preserve"> their relation to the Project Manager/</w:t>
      </w:r>
    </w:p>
    <w:p w:rsidR="005954E8" w:rsidRPr="00FF15DE" w:rsidRDefault="005954E8">
      <w:pPr>
        <w:spacing w:line="240" w:lineRule="exact"/>
        <w:ind w:left="720"/>
        <w:jc w:val="both"/>
      </w:pPr>
      <w:r w:rsidRPr="00FF15DE">
        <w:t>Technical Reviewer</w:t>
      </w:r>
      <w:r w:rsidRPr="00FF15DE">
        <w:sym w:font="WP TypographicSymbols" w:char="003D"/>
      </w:r>
      <w:r w:rsidRPr="00FF15DE">
        <w:t>s role</w:t>
      </w:r>
    </w:p>
    <w:p w:rsidR="005954E8" w:rsidRPr="00FF15DE" w:rsidRDefault="005954E8">
      <w:pPr>
        <w:spacing w:line="240" w:lineRule="exact"/>
        <w:jc w:val="both"/>
      </w:pPr>
    </w:p>
    <w:p w:rsidR="005954E8" w:rsidRPr="00FF15DE" w:rsidRDefault="005954E8">
      <w:pPr>
        <w:spacing w:line="240" w:lineRule="exact"/>
        <w:ind w:firstLine="720"/>
        <w:jc w:val="both"/>
      </w:pPr>
    </w:p>
    <w:p w:rsidR="005954E8" w:rsidRPr="00FF15DE" w:rsidRDefault="005954E8">
      <w:pPr>
        <w:spacing w:line="240" w:lineRule="exact"/>
        <w:ind w:firstLine="720"/>
        <w:jc w:val="both"/>
      </w:pPr>
      <w:r w:rsidRPr="00FF15DE">
        <w:t>1.</w:t>
      </w:r>
      <w:r w:rsidRPr="00FF15DE">
        <w:tab/>
        <w:t>____________________</w:t>
      </w:r>
      <w:r w:rsidRPr="00FF15DE">
        <w:tab/>
      </w:r>
      <w:r w:rsidRPr="00FF15DE">
        <w:tab/>
      </w:r>
      <w:r w:rsidRPr="00FF15DE">
        <w:tab/>
        <w:t>_____________________</w:t>
      </w:r>
      <w:r w:rsidRPr="00FF15DE">
        <w:tab/>
        <w:t>_____</w:t>
      </w:r>
    </w:p>
    <w:p w:rsidR="005954E8" w:rsidRPr="00FF15DE" w:rsidRDefault="005954E8">
      <w:pPr>
        <w:spacing w:line="240" w:lineRule="exact"/>
        <w:ind w:firstLine="1440"/>
        <w:jc w:val="both"/>
      </w:pPr>
      <w:r w:rsidRPr="00FF15DE">
        <w:t>Facility</w:t>
      </w:r>
      <w:r w:rsidRPr="00FF15DE">
        <w:tab/>
      </w:r>
      <w:r w:rsidRPr="00FF15DE">
        <w:tab/>
      </w:r>
      <w:r w:rsidRPr="00FF15DE">
        <w:tab/>
      </w:r>
      <w:r w:rsidRPr="00FF15DE">
        <w:tab/>
      </w:r>
      <w:r w:rsidRPr="00FF15DE">
        <w:tab/>
        <w:t>First Line Supervisor</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ind w:firstLine="720"/>
        <w:jc w:val="both"/>
      </w:pPr>
    </w:p>
    <w:p w:rsidR="005954E8" w:rsidRPr="00FF15DE" w:rsidRDefault="005954E8">
      <w:pPr>
        <w:spacing w:line="240" w:lineRule="exact"/>
        <w:ind w:firstLine="720"/>
        <w:jc w:val="both"/>
      </w:pPr>
      <w:r w:rsidRPr="00FF15DE">
        <w:t>2.</w:t>
      </w:r>
      <w:r w:rsidRPr="00FF15DE">
        <w:tab/>
        <w:t>____________________</w:t>
      </w:r>
      <w:r w:rsidRPr="00FF15DE">
        <w:tab/>
      </w:r>
      <w:r w:rsidRPr="00FF15DE">
        <w:tab/>
      </w:r>
      <w:r w:rsidRPr="00FF15DE">
        <w:tab/>
        <w:t>_____________________</w:t>
      </w:r>
      <w:r w:rsidRPr="00FF15DE">
        <w:tab/>
        <w:t>_____</w:t>
      </w:r>
    </w:p>
    <w:p w:rsidR="005954E8" w:rsidRPr="00FF15DE" w:rsidRDefault="005954E8">
      <w:pPr>
        <w:spacing w:line="240" w:lineRule="exact"/>
        <w:ind w:firstLine="1440"/>
        <w:jc w:val="both"/>
      </w:pPr>
      <w:r w:rsidRPr="00FF15DE">
        <w:t>Facility)</w:t>
      </w:r>
      <w:r w:rsidRPr="00FF15DE">
        <w:tab/>
      </w:r>
      <w:r w:rsidRPr="00FF15DE">
        <w:tab/>
      </w:r>
      <w:r w:rsidRPr="00FF15DE">
        <w:tab/>
      </w:r>
      <w:r w:rsidRPr="00FF15DE">
        <w:tab/>
      </w:r>
      <w:r w:rsidRPr="00FF15DE">
        <w:tab/>
        <w:t>First Line Supervisor</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ind w:firstLine="720"/>
        <w:jc w:val="both"/>
      </w:pPr>
      <w:r w:rsidRPr="00FF15DE">
        <w:t>3.</w:t>
      </w:r>
      <w:r w:rsidRPr="00FF15DE">
        <w:tab/>
        <w:t>____________________</w:t>
      </w:r>
      <w:r w:rsidRPr="00FF15DE">
        <w:tab/>
      </w:r>
      <w:r w:rsidRPr="00FF15DE">
        <w:tab/>
      </w:r>
      <w:r w:rsidRPr="00FF15DE">
        <w:tab/>
        <w:t>_____________________</w:t>
      </w:r>
      <w:r w:rsidRPr="00FF15DE">
        <w:tab/>
        <w:t>_____</w:t>
      </w:r>
    </w:p>
    <w:p w:rsidR="005954E8" w:rsidRPr="00FF15DE" w:rsidRDefault="005954E8">
      <w:pPr>
        <w:spacing w:line="240" w:lineRule="exact"/>
        <w:ind w:firstLine="1440"/>
        <w:jc w:val="both"/>
      </w:pPr>
      <w:r w:rsidRPr="00FF15DE">
        <w:t>Facility</w:t>
      </w:r>
      <w:r w:rsidRPr="00FF15DE">
        <w:tab/>
      </w:r>
      <w:r w:rsidRPr="00FF15DE">
        <w:tab/>
      </w:r>
      <w:r w:rsidRPr="00FF15DE">
        <w:tab/>
      </w:r>
      <w:r w:rsidRPr="00FF15DE">
        <w:tab/>
      </w:r>
      <w:r w:rsidRPr="00FF15DE">
        <w:tab/>
        <w:t>First Line Supervisor</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ind w:firstLine="720"/>
        <w:jc w:val="both"/>
      </w:pPr>
      <w:r w:rsidRPr="00FF15DE">
        <w:t>4.</w:t>
      </w:r>
      <w:r w:rsidRPr="00FF15DE">
        <w:tab/>
        <w:t>____________________</w:t>
      </w:r>
      <w:r w:rsidRPr="00FF15DE">
        <w:tab/>
      </w:r>
      <w:r w:rsidRPr="00FF15DE">
        <w:tab/>
      </w:r>
      <w:r w:rsidRPr="00FF15DE">
        <w:tab/>
        <w:t>_____________________</w:t>
      </w:r>
      <w:r w:rsidRPr="00FF15DE">
        <w:tab/>
        <w:t>_____</w:t>
      </w:r>
    </w:p>
    <w:p w:rsidR="005954E8" w:rsidRPr="00FF15DE" w:rsidRDefault="005954E8">
      <w:pPr>
        <w:spacing w:line="240" w:lineRule="exact"/>
        <w:ind w:firstLine="1440"/>
        <w:jc w:val="both"/>
      </w:pPr>
      <w:r w:rsidRPr="00FF15DE">
        <w:t>Facility</w:t>
      </w:r>
      <w:r w:rsidRPr="00FF15DE">
        <w:tab/>
      </w:r>
      <w:r w:rsidRPr="00FF15DE">
        <w:tab/>
      </w:r>
      <w:r w:rsidRPr="00FF15DE">
        <w:tab/>
      </w:r>
      <w:r w:rsidRPr="00FF15DE">
        <w:tab/>
      </w:r>
      <w:r w:rsidRPr="00FF15DE">
        <w:tab/>
        <w:t>First Line Supervisor</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sectPr w:rsidR="005954E8" w:rsidRPr="00FF15DE">
          <w:pgSz w:w="12240" w:h="15840"/>
          <w:pgMar w:top="720" w:right="1200" w:bottom="720" w:left="1200" w:header="720" w:footer="720" w:gutter="0"/>
          <w:cols w:space="720"/>
          <w:noEndnote/>
        </w:sectPr>
      </w:pPr>
    </w:p>
    <w:p w:rsidR="005954E8" w:rsidRPr="00FF15DE" w:rsidRDefault="005954E8">
      <w:pPr>
        <w:tabs>
          <w:tab w:val="center" w:pos="4920"/>
        </w:tabs>
        <w:spacing w:line="240" w:lineRule="exact"/>
        <w:jc w:val="both"/>
      </w:pPr>
      <w:r w:rsidRPr="00FF15DE">
        <w:lastRenderedPageBreak/>
        <w:tab/>
        <w:t>Qualification Card 6</w:t>
      </w:r>
    </w:p>
    <w:p w:rsidR="005954E8" w:rsidRPr="00FF15DE" w:rsidRDefault="005954E8">
      <w:pPr>
        <w:tabs>
          <w:tab w:val="center" w:pos="4920"/>
        </w:tabs>
        <w:spacing w:line="240" w:lineRule="exact"/>
        <w:jc w:val="both"/>
      </w:pPr>
      <w:r w:rsidRPr="00FF15DE">
        <w:tab/>
        <w:t>NRC Management Directives</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ind w:firstLine="5760"/>
        <w:jc w:val="both"/>
      </w:pPr>
      <w:r w:rsidRPr="00FF15DE">
        <w:rPr>
          <w:u w:val="single"/>
        </w:rPr>
        <w:t>Initials</w:t>
      </w:r>
      <w:r w:rsidRPr="00FF15DE">
        <w:tab/>
      </w:r>
      <w:r w:rsidRPr="00FF15DE">
        <w:tab/>
      </w:r>
      <w:r w:rsidRPr="00FF15DE">
        <w:tab/>
      </w:r>
      <w:r w:rsidRPr="00FF15DE">
        <w:tab/>
      </w:r>
      <w:r w:rsidRPr="00FF15DE">
        <w:rPr>
          <w:u w:val="single"/>
        </w:rPr>
        <w:t>Date</w:t>
      </w:r>
    </w:p>
    <w:p w:rsidR="005954E8" w:rsidRPr="00FF15DE" w:rsidRDefault="005954E8">
      <w:pPr>
        <w:spacing w:line="240" w:lineRule="exact"/>
        <w:jc w:val="both"/>
      </w:pPr>
    </w:p>
    <w:p w:rsidR="005954E8" w:rsidRPr="00FF15DE" w:rsidRDefault="005954E8">
      <w:pPr>
        <w:spacing w:line="240" w:lineRule="exact"/>
        <w:jc w:val="both"/>
      </w:pPr>
      <w:r w:rsidRPr="00FF15DE">
        <w:t>A.</w:t>
      </w:r>
      <w:r w:rsidRPr="00FF15DE">
        <w:tab/>
        <w:t>Review of selected portions of</w:t>
      </w:r>
    </w:p>
    <w:p w:rsidR="005954E8" w:rsidRPr="00FF15DE" w:rsidRDefault="005954E8">
      <w:pPr>
        <w:spacing w:line="240" w:lineRule="exact"/>
        <w:ind w:firstLine="720"/>
        <w:jc w:val="both"/>
      </w:pPr>
      <w:proofErr w:type="gramStart"/>
      <w:r w:rsidRPr="00FF15DE">
        <w:t>the</w:t>
      </w:r>
      <w:proofErr w:type="gramEnd"/>
      <w:r w:rsidRPr="00FF15DE">
        <w:t xml:space="preserve"> NRC Management Directives </w:t>
      </w:r>
    </w:p>
    <w:p w:rsidR="005954E8" w:rsidRPr="00FF15DE" w:rsidRDefault="000C2D0E">
      <w:pPr>
        <w:spacing w:line="240" w:lineRule="exact"/>
        <w:ind w:firstLine="720"/>
        <w:jc w:val="both"/>
      </w:pPr>
      <w:proofErr w:type="gramStart"/>
      <w:r>
        <w:t>completed</w:t>
      </w:r>
      <w:proofErr w:type="gramEnd"/>
      <w:r>
        <w:tab/>
      </w:r>
      <w:r>
        <w:tab/>
      </w:r>
      <w:r>
        <w:tab/>
      </w:r>
      <w:r>
        <w:tab/>
      </w:r>
      <w:r>
        <w:tab/>
      </w:r>
      <w:r w:rsidR="005954E8" w:rsidRPr="00FF15DE">
        <w:t>_________________</w:t>
      </w:r>
      <w:r w:rsidR="005954E8" w:rsidRPr="00FF15DE">
        <w:tab/>
      </w:r>
      <w:r w:rsidR="005954E8" w:rsidRPr="00FF15DE">
        <w:tab/>
        <w:t>_____</w:t>
      </w:r>
    </w:p>
    <w:p w:rsidR="005954E8" w:rsidRPr="00FF15DE" w:rsidRDefault="005954E8">
      <w:pPr>
        <w:spacing w:line="240" w:lineRule="exact"/>
        <w:ind w:firstLine="5760"/>
        <w:jc w:val="both"/>
      </w:pPr>
      <w:r w:rsidRPr="00FF15DE">
        <w:t>Employee</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r w:rsidRPr="00FF15DE">
        <w:t>B.</w:t>
      </w:r>
      <w:r w:rsidRPr="00FF15DE">
        <w:tab/>
        <w:t>Discussion of the application</w:t>
      </w:r>
    </w:p>
    <w:p w:rsidR="005954E8" w:rsidRPr="00FF15DE" w:rsidRDefault="005954E8">
      <w:pPr>
        <w:spacing w:line="240" w:lineRule="exact"/>
        <w:ind w:firstLine="720"/>
        <w:jc w:val="both"/>
      </w:pPr>
      <w:proofErr w:type="gramStart"/>
      <w:r w:rsidRPr="00FF15DE">
        <w:t>of</w:t>
      </w:r>
      <w:proofErr w:type="gramEnd"/>
      <w:r w:rsidRPr="00FF15DE">
        <w:t xml:space="preserve"> the NRC Management Directives</w:t>
      </w:r>
    </w:p>
    <w:p w:rsidR="005954E8" w:rsidRPr="00FF15DE" w:rsidRDefault="005954E8">
      <w:pPr>
        <w:tabs>
          <w:tab w:val="left" w:pos="-1440"/>
        </w:tabs>
        <w:spacing w:line="240" w:lineRule="exact"/>
        <w:ind w:left="5040" w:hanging="4320"/>
        <w:jc w:val="both"/>
      </w:pPr>
      <w:proofErr w:type="gramStart"/>
      <w:r w:rsidRPr="00FF15DE">
        <w:t>to</w:t>
      </w:r>
      <w:proofErr w:type="gramEnd"/>
      <w:r w:rsidR="000C2D0E">
        <w:t xml:space="preserve"> the Uranium Recovery program</w:t>
      </w:r>
      <w:r w:rsidR="000C2D0E">
        <w:tab/>
      </w:r>
      <w:r w:rsidRPr="00FF15DE">
        <w:t>_____________________</w:t>
      </w:r>
      <w:r w:rsidRPr="00FF15DE">
        <w:tab/>
      </w:r>
      <w:r w:rsidR="003046C8">
        <w:tab/>
      </w:r>
      <w:r w:rsidRPr="00FF15DE">
        <w:t>_____</w:t>
      </w:r>
    </w:p>
    <w:p w:rsidR="005954E8" w:rsidRPr="00FF15DE" w:rsidRDefault="005954E8">
      <w:pPr>
        <w:spacing w:line="240" w:lineRule="exact"/>
        <w:ind w:firstLine="5760"/>
        <w:jc w:val="both"/>
      </w:pPr>
      <w:r w:rsidRPr="00FF15DE">
        <w:t>First Line Supervisor</w:t>
      </w:r>
    </w:p>
    <w:p w:rsidR="005954E8" w:rsidRPr="00FF15DE" w:rsidRDefault="005954E8">
      <w:pPr>
        <w:spacing w:line="240" w:lineRule="exact"/>
        <w:jc w:val="both"/>
        <w:sectPr w:rsidR="005954E8" w:rsidRPr="00FF15DE">
          <w:type w:val="continuous"/>
          <w:pgSz w:w="12240" w:h="15840"/>
          <w:pgMar w:top="720" w:right="1200" w:bottom="720" w:left="1200" w:header="720" w:footer="720" w:gutter="0"/>
          <w:cols w:space="720"/>
          <w:noEndnote/>
        </w:sectPr>
      </w:pPr>
    </w:p>
    <w:p w:rsidR="005954E8" w:rsidRPr="00FF15DE" w:rsidRDefault="005954E8">
      <w:pPr>
        <w:tabs>
          <w:tab w:val="center" w:pos="4920"/>
        </w:tabs>
        <w:spacing w:line="240" w:lineRule="exact"/>
        <w:jc w:val="both"/>
      </w:pPr>
      <w:r w:rsidRPr="00FF15DE">
        <w:lastRenderedPageBreak/>
        <w:tab/>
        <w:t>Qualification Card 7</w:t>
      </w:r>
    </w:p>
    <w:p w:rsidR="005954E8" w:rsidRPr="00FF15DE" w:rsidRDefault="005954E8">
      <w:pPr>
        <w:tabs>
          <w:tab w:val="center" w:pos="4920"/>
        </w:tabs>
        <w:spacing w:line="240" w:lineRule="exact"/>
        <w:jc w:val="both"/>
      </w:pPr>
      <w:r w:rsidRPr="00FF15DE">
        <w:tab/>
        <w:t>Directed Review of Selected Uranium Recovery Licensing Casework</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tabs>
          <w:tab w:val="left" w:pos="-1440"/>
        </w:tabs>
        <w:spacing w:line="240" w:lineRule="exact"/>
        <w:ind w:left="7200" w:hanging="2160"/>
        <w:jc w:val="both"/>
      </w:pPr>
      <w:r w:rsidRPr="00FF15DE">
        <w:rPr>
          <w:u w:val="single"/>
        </w:rPr>
        <w:t>Initials</w:t>
      </w:r>
      <w:r w:rsidRPr="00FF15DE">
        <w:tab/>
      </w:r>
      <w:r w:rsidRPr="00FF15DE">
        <w:tab/>
      </w:r>
      <w:r w:rsidRPr="00FF15DE">
        <w:rPr>
          <w:u w:val="single"/>
        </w:rPr>
        <w:t>Date</w:t>
      </w:r>
    </w:p>
    <w:p w:rsidR="005954E8" w:rsidRPr="00FF15DE" w:rsidRDefault="005954E8">
      <w:pPr>
        <w:spacing w:line="240" w:lineRule="exact"/>
        <w:jc w:val="both"/>
      </w:pPr>
    </w:p>
    <w:p w:rsidR="005954E8" w:rsidRPr="00FF15DE" w:rsidRDefault="005954E8">
      <w:pPr>
        <w:spacing w:line="240" w:lineRule="exact"/>
        <w:jc w:val="both"/>
      </w:pPr>
      <w:r w:rsidRPr="00FF15DE">
        <w:t>A.</w:t>
      </w:r>
      <w:r w:rsidRPr="00FF15DE">
        <w:tab/>
        <w:t>Review of selected significant</w:t>
      </w:r>
    </w:p>
    <w:p w:rsidR="005954E8" w:rsidRPr="00FF15DE" w:rsidRDefault="000C2D0E">
      <w:pPr>
        <w:tabs>
          <w:tab w:val="left" w:pos="-1440"/>
        </w:tabs>
        <w:spacing w:line="240" w:lineRule="exact"/>
        <w:ind w:left="4320" w:hanging="3600"/>
        <w:jc w:val="both"/>
      </w:pPr>
      <w:proofErr w:type="gramStart"/>
      <w:r>
        <w:t>licensing</w:t>
      </w:r>
      <w:proofErr w:type="gramEnd"/>
      <w:r>
        <w:t xml:space="preserve"> casework</w:t>
      </w:r>
      <w:r>
        <w:tab/>
      </w:r>
      <w:r>
        <w:tab/>
      </w:r>
      <w:r w:rsidR="005954E8" w:rsidRPr="00FF15DE">
        <w:t>__________________</w:t>
      </w:r>
      <w:r w:rsidR="005954E8" w:rsidRPr="00FF15DE">
        <w:tab/>
        <w:t>_____</w:t>
      </w:r>
    </w:p>
    <w:p w:rsidR="005954E8" w:rsidRPr="00FF15DE" w:rsidRDefault="005954E8">
      <w:pPr>
        <w:spacing w:line="240" w:lineRule="exact"/>
        <w:ind w:firstLine="5040"/>
        <w:jc w:val="both"/>
      </w:pPr>
      <w:r w:rsidRPr="00FF15DE">
        <w:t>Employee</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r w:rsidRPr="00FF15DE">
        <w:t>B.</w:t>
      </w:r>
      <w:r w:rsidRPr="00FF15DE">
        <w:tab/>
        <w:t>Discussion of the importance</w:t>
      </w:r>
    </w:p>
    <w:p w:rsidR="005954E8" w:rsidRPr="00FF15DE" w:rsidRDefault="000C2D0E">
      <w:pPr>
        <w:tabs>
          <w:tab w:val="left" w:pos="-1440"/>
        </w:tabs>
        <w:spacing w:line="240" w:lineRule="exact"/>
        <w:ind w:left="4320" w:hanging="3600"/>
        <w:jc w:val="both"/>
      </w:pPr>
      <w:proofErr w:type="gramStart"/>
      <w:r>
        <w:t>of</w:t>
      </w:r>
      <w:proofErr w:type="gramEnd"/>
      <w:r>
        <w:t xml:space="preserve"> these licensing casework</w:t>
      </w:r>
      <w:r>
        <w:tab/>
      </w:r>
      <w:r>
        <w:tab/>
      </w:r>
      <w:r w:rsidR="005954E8" w:rsidRPr="00FF15DE">
        <w:t>_____________________</w:t>
      </w:r>
      <w:r w:rsidR="005954E8" w:rsidRPr="00FF15DE">
        <w:tab/>
        <w:t>_____</w:t>
      </w:r>
    </w:p>
    <w:p w:rsidR="005954E8" w:rsidRPr="00FF15DE" w:rsidRDefault="005954E8">
      <w:pPr>
        <w:spacing w:line="240" w:lineRule="exact"/>
        <w:ind w:firstLine="5040"/>
        <w:jc w:val="both"/>
      </w:pPr>
      <w:r w:rsidRPr="00FF15DE">
        <w:t>First Line Supervisor</w:t>
      </w:r>
    </w:p>
    <w:p w:rsidR="005954E8" w:rsidRPr="00FF15DE" w:rsidRDefault="005954E8">
      <w:pPr>
        <w:spacing w:line="240" w:lineRule="exact"/>
        <w:jc w:val="both"/>
        <w:sectPr w:rsidR="005954E8" w:rsidRPr="00FF15DE">
          <w:pgSz w:w="12240" w:h="15840"/>
          <w:pgMar w:top="720" w:right="1200" w:bottom="720" w:left="1200" w:header="720" w:footer="720" w:gutter="0"/>
          <w:cols w:space="720"/>
          <w:noEndnote/>
        </w:sectPr>
      </w:pPr>
    </w:p>
    <w:p w:rsidR="005954E8" w:rsidRPr="00FF15DE" w:rsidRDefault="005954E8">
      <w:pPr>
        <w:tabs>
          <w:tab w:val="center" w:pos="4920"/>
        </w:tabs>
        <w:spacing w:line="240" w:lineRule="exact"/>
        <w:jc w:val="both"/>
      </w:pPr>
      <w:r w:rsidRPr="00FF15DE">
        <w:lastRenderedPageBreak/>
        <w:tab/>
        <w:t>Qualification Card 8</w:t>
      </w:r>
    </w:p>
    <w:p w:rsidR="005954E8" w:rsidRPr="00FF15DE" w:rsidRDefault="005954E8">
      <w:pPr>
        <w:tabs>
          <w:tab w:val="center" w:pos="4920"/>
        </w:tabs>
        <w:spacing w:line="240" w:lineRule="exact"/>
        <w:jc w:val="both"/>
      </w:pPr>
      <w:r w:rsidRPr="00FF15DE">
        <w:tab/>
        <w:t>Formal Training</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0C2D0E">
      <w:pPr>
        <w:pStyle w:val="Level1"/>
        <w:numPr>
          <w:ilvl w:val="0"/>
          <w:numId w:val="2"/>
        </w:numPr>
        <w:tabs>
          <w:tab w:val="left" w:pos="-1440"/>
          <w:tab w:val="num" w:pos="720"/>
        </w:tabs>
        <w:spacing w:line="240" w:lineRule="exact"/>
        <w:ind w:left="7920" w:hanging="7920"/>
        <w:jc w:val="both"/>
        <w:rPr>
          <w:u w:val="single"/>
        </w:rPr>
      </w:pPr>
      <w:r>
        <w:t xml:space="preserve">CORE TRAINING:                            </w:t>
      </w:r>
      <w:r w:rsidR="005954E8" w:rsidRPr="00FF15DE">
        <w:rPr>
          <w:u w:val="single"/>
        </w:rPr>
        <w:t>Initials</w:t>
      </w:r>
      <w:r>
        <w:tab/>
      </w:r>
      <w:r>
        <w:tab/>
      </w:r>
      <w:r w:rsidR="005954E8" w:rsidRPr="00FF15DE">
        <w:rPr>
          <w:u w:val="single"/>
        </w:rPr>
        <w:t>Date</w:t>
      </w:r>
    </w:p>
    <w:p w:rsidR="005954E8" w:rsidRPr="00FF15DE" w:rsidRDefault="005954E8">
      <w:pPr>
        <w:spacing w:line="240" w:lineRule="exact"/>
        <w:jc w:val="both"/>
      </w:pPr>
    </w:p>
    <w:p w:rsidR="005954E8" w:rsidRPr="00FF15DE" w:rsidRDefault="005954E8">
      <w:pPr>
        <w:spacing w:line="240" w:lineRule="exact"/>
        <w:jc w:val="both"/>
      </w:pPr>
      <w:r w:rsidRPr="00FF15DE">
        <w:t>1.</w:t>
      </w:r>
      <w:r w:rsidRPr="00FF15DE">
        <w:tab/>
        <w:t>Licensing Practices and</w:t>
      </w:r>
    </w:p>
    <w:p w:rsidR="005954E8" w:rsidRPr="00FF15DE" w:rsidRDefault="005954E8">
      <w:pPr>
        <w:tabs>
          <w:tab w:val="left" w:pos="-1440"/>
        </w:tabs>
        <w:spacing w:line="240" w:lineRule="exact"/>
        <w:ind w:left="5040" w:hanging="4320"/>
        <w:jc w:val="both"/>
      </w:pPr>
      <w:r w:rsidRPr="00FF15DE">
        <w:t>Procedures Course (G-109)</w:t>
      </w:r>
      <w:r w:rsidRPr="00FF15DE">
        <w:tab/>
      </w:r>
      <w:r w:rsidRPr="00FF15DE">
        <w:tab/>
      </w:r>
      <w:r w:rsidRPr="00FF15DE">
        <w:tab/>
      </w:r>
      <w:r w:rsidRPr="00FF15DE">
        <w:tab/>
        <w:t>____________________</w:t>
      </w:r>
      <w:r w:rsidRPr="00FF15DE">
        <w:tab/>
        <w:t>_____</w:t>
      </w:r>
    </w:p>
    <w:p w:rsidR="005954E8" w:rsidRPr="00FF15DE" w:rsidRDefault="005954E8">
      <w:pPr>
        <w:spacing w:line="240" w:lineRule="exact"/>
        <w:ind w:firstLine="5760"/>
        <w:jc w:val="both"/>
      </w:pPr>
      <w:r w:rsidRPr="00FF15DE">
        <w:t>Training Coordinator</w:t>
      </w:r>
    </w:p>
    <w:p w:rsidR="005954E8" w:rsidRPr="00FF15DE" w:rsidRDefault="005954E8">
      <w:pPr>
        <w:spacing w:line="240" w:lineRule="exact"/>
        <w:jc w:val="both"/>
      </w:pPr>
    </w:p>
    <w:p w:rsidR="005954E8" w:rsidRPr="00FF15DE" w:rsidRDefault="005954E8">
      <w:pPr>
        <w:spacing w:line="240" w:lineRule="exact"/>
        <w:jc w:val="both"/>
      </w:pPr>
      <w:r w:rsidRPr="00FF15DE">
        <w:t>2.</w:t>
      </w:r>
      <w:r w:rsidRPr="00FF15DE">
        <w:tab/>
        <w:t xml:space="preserve">NMSS Radiation Worker Training </w:t>
      </w:r>
    </w:p>
    <w:p w:rsidR="005954E8" w:rsidRPr="00FF15DE" w:rsidRDefault="005954E8">
      <w:pPr>
        <w:tabs>
          <w:tab w:val="left" w:pos="-1440"/>
        </w:tabs>
        <w:spacing w:line="240" w:lineRule="exact"/>
        <w:ind w:left="5040" w:hanging="4320"/>
        <w:jc w:val="both"/>
      </w:pPr>
      <w:r w:rsidRPr="00FF15DE">
        <w:t>Course (H-102)</w:t>
      </w:r>
      <w:r w:rsidRPr="00FF15DE">
        <w:tab/>
      </w:r>
      <w:r w:rsidRPr="00FF15DE">
        <w:tab/>
      </w:r>
      <w:r w:rsidRPr="00FF15DE">
        <w:tab/>
      </w:r>
      <w:r w:rsidRPr="00FF15DE">
        <w:tab/>
      </w:r>
      <w:r w:rsidRPr="00FF15DE">
        <w:tab/>
        <w:t>____________________</w:t>
      </w:r>
      <w:r w:rsidRPr="00FF15DE">
        <w:tab/>
        <w:t>_____</w:t>
      </w:r>
    </w:p>
    <w:p w:rsidR="005954E8" w:rsidRPr="00FF15DE" w:rsidRDefault="005954E8">
      <w:pPr>
        <w:spacing w:line="240" w:lineRule="exact"/>
        <w:ind w:firstLine="5760"/>
        <w:jc w:val="both"/>
      </w:pPr>
      <w:r w:rsidRPr="00FF15DE">
        <w:t>Training Coordinator</w:t>
      </w:r>
    </w:p>
    <w:p w:rsidR="005954E8" w:rsidRPr="00FF15DE" w:rsidRDefault="005954E8">
      <w:pPr>
        <w:spacing w:line="240" w:lineRule="exact"/>
        <w:jc w:val="both"/>
      </w:pPr>
    </w:p>
    <w:p w:rsidR="005954E8" w:rsidRPr="00FF15DE" w:rsidRDefault="005954E8">
      <w:pPr>
        <w:spacing w:line="240" w:lineRule="exact"/>
        <w:jc w:val="both"/>
      </w:pPr>
      <w:r w:rsidRPr="00FF15DE">
        <w:t>3.</w:t>
      </w:r>
      <w:r w:rsidRPr="00FF15DE">
        <w:tab/>
        <w:t>General Health Physics Practices for</w:t>
      </w:r>
    </w:p>
    <w:p w:rsidR="005954E8" w:rsidRPr="00FF15DE" w:rsidRDefault="005954E8">
      <w:pPr>
        <w:spacing w:line="240" w:lineRule="exact"/>
        <w:ind w:firstLine="720"/>
        <w:jc w:val="both"/>
      </w:pPr>
      <w:r w:rsidRPr="00FF15DE">
        <w:t>Uranium Recovery Course (F-104) or</w:t>
      </w:r>
    </w:p>
    <w:p w:rsidR="005954E8" w:rsidRPr="00FF15DE" w:rsidRDefault="005954E8">
      <w:pPr>
        <w:spacing w:line="240" w:lineRule="exact"/>
        <w:ind w:firstLine="720"/>
        <w:jc w:val="both"/>
      </w:pPr>
      <w:r w:rsidRPr="00FF15DE">
        <w:t>General Health Physics Practices for</w:t>
      </w:r>
    </w:p>
    <w:p w:rsidR="005954E8" w:rsidRPr="00FF15DE" w:rsidRDefault="005954E8">
      <w:pPr>
        <w:spacing w:line="240" w:lineRule="exact"/>
        <w:ind w:firstLine="720"/>
        <w:jc w:val="both"/>
      </w:pPr>
      <w:r w:rsidRPr="00FF15DE">
        <w:t>Fuel Cycle Facilities Directed Self-</w:t>
      </w:r>
    </w:p>
    <w:p w:rsidR="0084300D" w:rsidRDefault="000C2D0E">
      <w:pPr>
        <w:tabs>
          <w:tab w:val="left" w:pos="-1440"/>
        </w:tabs>
        <w:spacing w:line="240" w:lineRule="exact"/>
        <w:ind w:left="5760" w:hanging="5040"/>
        <w:jc w:val="both"/>
      </w:pPr>
      <w:r>
        <w:t>Study Course (F-102S)</w:t>
      </w:r>
      <w:r>
        <w:tab/>
      </w:r>
      <w:r w:rsidR="005954E8" w:rsidRPr="00FF15DE">
        <w:t>____________________</w:t>
      </w:r>
      <w:r w:rsidR="005954E8" w:rsidRPr="00FF15DE">
        <w:tab/>
        <w:t>_____</w:t>
      </w:r>
    </w:p>
    <w:p w:rsidR="005954E8" w:rsidRPr="00FF15DE" w:rsidRDefault="0084300D">
      <w:pPr>
        <w:tabs>
          <w:tab w:val="left" w:pos="-1440"/>
        </w:tabs>
        <w:spacing w:line="240" w:lineRule="exact"/>
        <w:ind w:left="5760" w:hanging="5040"/>
        <w:jc w:val="both"/>
      </w:pPr>
      <w:r>
        <w:tab/>
      </w:r>
      <w:r w:rsidR="005954E8" w:rsidRPr="00FF15DE">
        <w:t>Training Coordinator</w:t>
      </w:r>
    </w:p>
    <w:p w:rsidR="005954E8" w:rsidRPr="00FF15DE" w:rsidRDefault="005954E8">
      <w:pPr>
        <w:spacing w:line="240" w:lineRule="exact"/>
        <w:jc w:val="both"/>
      </w:pPr>
    </w:p>
    <w:p w:rsidR="005954E8" w:rsidRPr="00FF15DE" w:rsidRDefault="000C2D0E">
      <w:pPr>
        <w:tabs>
          <w:tab w:val="left" w:pos="-1440"/>
        </w:tabs>
        <w:spacing w:line="240" w:lineRule="exact"/>
        <w:ind w:left="5040" w:hanging="5040"/>
        <w:jc w:val="both"/>
      </w:pPr>
      <w:r>
        <w:t xml:space="preserve">4.     </w:t>
      </w:r>
      <w:r w:rsidR="005954E8" w:rsidRPr="00FF15DE">
        <w:t>En</w:t>
      </w:r>
      <w:r>
        <w:t>vironmental Impact Assessment</w:t>
      </w:r>
      <w:r>
        <w:tab/>
      </w:r>
      <w:r>
        <w:tab/>
      </w:r>
      <w:r w:rsidR="005954E8" w:rsidRPr="00FF15DE">
        <w:t>____________________</w:t>
      </w:r>
      <w:r w:rsidR="005954E8" w:rsidRPr="00FF15DE">
        <w:tab/>
        <w:t>_____</w:t>
      </w:r>
    </w:p>
    <w:p w:rsidR="005954E8" w:rsidRPr="00FF15DE" w:rsidRDefault="005954E8">
      <w:pPr>
        <w:spacing w:line="240" w:lineRule="exact"/>
        <w:ind w:firstLine="720"/>
        <w:jc w:val="both"/>
      </w:pPr>
      <w:r w:rsidRPr="00FF15DE">
        <w:t xml:space="preserve"> (Form 368)</w:t>
      </w:r>
      <w:r w:rsidRPr="00FF15DE">
        <w:tab/>
      </w:r>
      <w:r w:rsidRPr="00FF15DE">
        <w:tab/>
      </w:r>
      <w:r w:rsidRPr="00FF15DE">
        <w:tab/>
      </w:r>
      <w:r w:rsidRPr="00FF15DE">
        <w:tab/>
      </w:r>
      <w:r w:rsidRPr="00FF15DE">
        <w:tab/>
      </w:r>
      <w:r w:rsidRPr="00FF15DE">
        <w:tab/>
        <w:t>Training Coordinator</w:t>
      </w:r>
    </w:p>
    <w:p w:rsidR="005954E8" w:rsidRPr="00FF15DE" w:rsidRDefault="005954E8">
      <w:pPr>
        <w:spacing w:line="240" w:lineRule="exact"/>
        <w:jc w:val="both"/>
      </w:pPr>
    </w:p>
    <w:p w:rsidR="005954E8" w:rsidRPr="00FF15DE" w:rsidRDefault="005954E8">
      <w:pPr>
        <w:pStyle w:val="Level1"/>
        <w:numPr>
          <w:ilvl w:val="0"/>
          <w:numId w:val="3"/>
        </w:numPr>
        <w:tabs>
          <w:tab w:val="left" w:pos="-1440"/>
          <w:tab w:val="num" w:pos="720"/>
        </w:tabs>
        <w:spacing w:line="240" w:lineRule="exact"/>
        <w:ind w:left="720"/>
        <w:jc w:val="both"/>
      </w:pPr>
      <w:r w:rsidRPr="00FF15DE">
        <w:t>SPECIALIZED TRAINING</w:t>
      </w:r>
    </w:p>
    <w:p w:rsidR="005954E8" w:rsidRPr="00FF15DE" w:rsidRDefault="005954E8">
      <w:pPr>
        <w:spacing w:line="240" w:lineRule="exact"/>
        <w:jc w:val="both"/>
      </w:pPr>
    </w:p>
    <w:p w:rsidR="005954E8" w:rsidRPr="00FF15DE" w:rsidRDefault="005954E8">
      <w:pPr>
        <w:spacing w:line="240" w:lineRule="exact"/>
        <w:ind w:left="720"/>
        <w:jc w:val="both"/>
      </w:pPr>
      <w:r w:rsidRPr="00FF15DE">
        <w:t>Other specialized training and/or courses required for license reviewers performing licensing activities in specific areas:</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tabs>
          <w:tab w:val="left" w:pos="-1440"/>
        </w:tabs>
        <w:spacing w:line="240" w:lineRule="exact"/>
        <w:ind w:left="7920" w:hanging="7920"/>
        <w:jc w:val="both"/>
      </w:pPr>
      <w:r w:rsidRPr="000C2D0E">
        <w:rPr>
          <w:u w:val="single"/>
        </w:rPr>
        <w:t>Course Title</w:t>
      </w:r>
      <w:r w:rsidR="000C2D0E" w:rsidRPr="000C2D0E">
        <w:t xml:space="preserve">   </w:t>
      </w:r>
      <w:r w:rsidR="000C2D0E">
        <w:t xml:space="preserve">           </w:t>
      </w:r>
      <w:r w:rsidRPr="000C2D0E">
        <w:rPr>
          <w:u w:val="single"/>
        </w:rPr>
        <w:t>Course o</w:t>
      </w:r>
      <w:r w:rsidRPr="000C2D0E">
        <w:t>r</w:t>
      </w:r>
      <w:r w:rsidR="000C2D0E">
        <w:t xml:space="preserve">      </w:t>
      </w:r>
      <w:r w:rsidRPr="000C2D0E">
        <w:rPr>
          <w:u w:val="single"/>
        </w:rPr>
        <w:t>Initials</w:t>
      </w:r>
      <w:r w:rsidR="000C2D0E">
        <w:t xml:space="preserve">      </w:t>
      </w:r>
      <w:proofErr w:type="spellStart"/>
      <w:r w:rsidRPr="000C2D0E">
        <w:rPr>
          <w:u w:val="single"/>
        </w:rPr>
        <w:t>Initials</w:t>
      </w:r>
      <w:proofErr w:type="spellEnd"/>
      <w:r w:rsidR="000C2D0E">
        <w:tab/>
      </w:r>
      <w:r w:rsidR="000C2D0E">
        <w:tab/>
      </w:r>
      <w:r w:rsidRPr="00FF15DE">
        <w:rPr>
          <w:u w:val="single"/>
        </w:rPr>
        <w:t>Date</w:t>
      </w:r>
    </w:p>
    <w:p w:rsidR="005954E8" w:rsidRPr="00FF15DE" w:rsidRDefault="005954E8">
      <w:pPr>
        <w:spacing w:line="240" w:lineRule="exact"/>
        <w:ind w:firstLine="2880"/>
        <w:jc w:val="both"/>
      </w:pPr>
      <w:r w:rsidRPr="00FF15DE">
        <w:rPr>
          <w:u w:val="single"/>
        </w:rPr>
        <w:t>Training</w:t>
      </w:r>
    </w:p>
    <w:p w:rsidR="005954E8" w:rsidRPr="00FF15DE" w:rsidRDefault="005954E8">
      <w:pPr>
        <w:spacing w:line="240" w:lineRule="exact"/>
        <w:jc w:val="both"/>
      </w:pPr>
    </w:p>
    <w:p w:rsidR="005954E8" w:rsidRPr="00FF15DE" w:rsidRDefault="005954E8">
      <w:pPr>
        <w:spacing w:line="240" w:lineRule="exact"/>
        <w:jc w:val="both"/>
      </w:pPr>
      <w:r w:rsidRPr="00FF15DE">
        <w:t>__________________</w:t>
      </w:r>
      <w:r w:rsidRPr="00FF15DE">
        <w:tab/>
        <w:t>_________</w:t>
      </w:r>
      <w:r w:rsidRPr="00FF15DE">
        <w:tab/>
        <w:t>__________</w:t>
      </w:r>
      <w:r w:rsidRPr="00FF15DE">
        <w:tab/>
        <w:t>____________________</w:t>
      </w:r>
      <w:r w:rsidRPr="00FF15DE">
        <w:tab/>
        <w:t>______</w:t>
      </w:r>
    </w:p>
    <w:p w:rsidR="005954E8" w:rsidRPr="00FF15DE" w:rsidRDefault="005954E8">
      <w:pPr>
        <w:spacing w:line="240" w:lineRule="exact"/>
        <w:ind w:firstLine="4320"/>
        <w:jc w:val="both"/>
      </w:pPr>
      <w:r w:rsidRPr="00FF15DE">
        <w:t>Supervisor</w:t>
      </w:r>
      <w:r w:rsidRPr="00FF15DE">
        <w:tab/>
        <w:t>Training Coordinator</w:t>
      </w:r>
    </w:p>
    <w:p w:rsidR="005954E8" w:rsidRPr="00FF15DE" w:rsidRDefault="005954E8">
      <w:pPr>
        <w:spacing w:line="240" w:lineRule="exact"/>
        <w:jc w:val="both"/>
      </w:pPr>
    </w:p>
    <w:p w:rsidR="005954E8" w:rsidRPr="00FF15DE" w:rsidRDefault="005954E8">
      <w:pPr>
        <w:spacing w:line="240" w:lineRule="exact"/>
        <w:jc w:val="both"/>
      </w:pPr>
      <w:r w:rsidRPr="00FF15DE">
        <w:t>__________________</w:t>
      </w:r>
      <w:r w:rsidRPr="00FF15DE">
        <w:tab/>
        <w:t>_________</w:t>
      </w:r>
      <w:r w:rsidRPr="00FF15DE">
        <w:tab/>
        <w:t>__________</w:t>
      </w:r>
      <w:r w:rsidRPr="00FF15DE">
        <w:tab/>
        <w:t>____________________</w:t>
      </w:r>
      <w:r w:rsidRPr="00FF15DE">
        <w:tab/>
        <w:t>______</w:t>
      </w:r>
    </w:p>
    <w:p w:rsidR="005954E8" w:rsidRPr="00FF15DE" w:rsidRDefault="005954E8">
      <w:pPr>
        <w:spacing w:line="240" w:lineRule="exact"/>
        <w:ind w:firstLine="4320"/>
        <w:jc w:val="both"/>
      </w:pPr>
      <w:r w:rsidRPr="00FF15DE">
        <w:t>Supervisor</w:t>
      </w:r>
      <w:r w:rsidRPr="00FF15DE">
        <w:tab/>
        <w:t>Training Coordinator</w:t>
      </w:r>
    </w:p>
    <w:p w:rsidR="005954E8" w:rsidRPr="00FF15DE" w:rsidRDefault="005954E8">
      <w:pPr>
        <w:spacing w:line="240" w:lineRule="exact"/>
        <w:jc w:val="both"/>
      </w:pPr>
    </w:p>
    <w:p w:rsidR="005954E8" w:rsidRPr="00FF15DE" w:rsidRDefault="005954E8">
      <w:pPr>
        <w:spacing w:line="240" w:lineRule="exact"/>
        <w:jc w:val="both"/>
      </w:pPr>
      <w:r w:rsidRPr="00FF15DE">
        <w:t>__________________</w:t>
      </w:r>
      <w:r w:rsidRPr="00FF15DE">
        <w:tab/>
        <w:t>_________</w:t>
      </w:r>
      <w:r w:rsidRPr="00FF15DE">
        <w:tab/>
        <w:t>__________</w:t>
      </w:r>
      <w:r w:rsidRPr="00FF15DE">
        <w:tab/>
        <w:t>____________________</w:t>
      </w:r>
      <w:r w:rsidRPr="00FF15DE">
        <w:tab/>
        <w:t>______</w:t>
      </w:r>
    </w:p>
    <w:p w:rsidR="005954E8" w:rsidRPr="00FF15DE" w:rsidRDefault="005954E8">
      <w:pPr>
        <w:spacing w:line="240" w:lineRule="exact"/>
        <w:ind w:firstLine="4320"/>
        <w:jc w:val="both"/>
      </w:pPr>
      <w:r w:rsidRPr="00FF15DE">
        <w:t>Supervisor</w:t>
      </w:r>
      <w:r w:rsidRPr="00FF15DE">
        <w:tab/>
        <w:t>Training Coordinator</w:t>
      </w:r>
    </w:p>
    <w:p w:rsidR="005954E8" w:rsidRPr="00FF15DE" w:rsidRDefault="005954E8">
      <w:pPr>
        <w:spacing w:line="240" w:lineRule="exact"/>
        <w:jc w:val="both"/>
        <w:sectPr w:rsidR="005954E8" w:rsidRPr="00FF15DE">
          <w:pgSz w:w="12240" w:h="15840"/>
          <w:pgMar w:top="720" w:right="1200" w:bottom="720" w:left="1200" w:header="720" w:footer="720" w:gutter="0"/>
          <w:cols w:space="720"/>
          <w:noEndnote/>
        </w:sectPr>
      </w:pPr>
    </w:p>
    <w:p w:rsidR="005954E8" w:rsidRPr="00FF15DE" w:rsidRDefault="005954E8">
      <w:pPr>
        <w:spacing w:line="240" w:lineRule="exact"/>
        <w:jc w:val="center"/>
      </w:pPr>
      <w:r w:rsidRPr="00FF15DE">
        <w:lastRenderedPageBreak/>
        <w:t>Qualification Guide 1</w:t>
      </w:r>
    </w:p>
    <w:p w:rsidR="005954E8" w:rsidRPr="00FF15DE" w:rsidRDefault="005954E8">
      <w:pPr>
        <w:spacing w:line="240" w:lineRule="exact"/>
        <w:jc w:val="center"/>
      </w:pPr>
      <w:r w:rsidRPr="00FF15DE">
        <w:t>NRC Orientation</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r w:rsidRPr="00FF15DE">
        <w:t xml:space="preserve"> A.</w:t>
      </w:r>
      <w:r w:rsidRPr="00FF15DE">
        <w:tab/>
        <w:t>Site Orientation</w:t>
      </w:r>
    </w:p>
    <w:p w:rsidR="005954E8" w:rsidRPr="00FF15DE" w:rsidRDefault="005954E8">
      <w:pPr>
        <w:spacing w:line="240" w:lineRule="exact"/>
      </w:pPr>
    </w:p>
    <w:p w:rsidR="005954E8" w:rsidRPr="00FF15DE" w:rsidRDefault="005954E8">
      <w:pPr>
        <w:tabs>
          <w:tab w:val="left" w:pos="-1440"/>
        </w:tabs>
        <w:spacing w:line="240" w:lineRule="exact"/>
        <w:ind w:left="1440" w:hanging="720"/>
      </w:pPr>
      <w:r w:rsidRPr="00FF15DE">
        <w:t>1.</w:t>
      </w:r>
      <w:r w:rsidRPr="00FF15DE">
        <w:tab/>
        <w:t>The qualifying individual should read and complete, as appropriate, the following forms for processing into the NRC:</w:t>
      </w:r>
    </w:p>
    <w:p w:rsidR="005954E8" w:rsidRPr="00FF15DE" w:rsidRDefault="005954E8">
      <w:pPr>
        <w:spacing w:line="240" w:lineRule="exact"/>
      </w:pPr>
    </w:p>
    <w:p w:rsidR="005954E8" w:rsidRPr="00FF15DE" w:rsidRDefault="005954E8">
      <w:pPr>
        <w:spacing w:line="240" w:lineRule="exact"/>
        <w:ind w:firstLine="1440"/>
      </w:pPr>
      <w:r w:rsidRPr="00FF15DE">
        <w:t>a.</w:t>
      </w:r>
      <w:r w:rsidRPr="00FF15DE">
        <w:tab/>
        <w:t>Personnel information</w:t>
      </w:r>
    </w:p>
    <w:p w:rsidR="005954E8" w:rsidRPr="00FF15DE" w:rsidRDefault="005954E8">
      <w:pPr>
        <w:spacing w:line="240" w:lineRule="exact"/>
      </w:pPr>
    </w:p>
    <w:p w:rsidR="005954E8" w:rsidRPr="00FF15DE" w:rsidRDefault="005954E8">
      <w:pPr>
        <w:spacing w:line="240" w:lineRule="exact"/>
        <w:ind w:firstLine="1440"/>
      </w:pPr>
      <w:r w:rsidRPr="00FF15DE">
        <w:t>b.</w:t>
      </w:r>
      <w:r w:rsidRPr="00FF15DE">
        <w:tab/>
        <w:t>Health insurance elections</w:t>
      </w:r>
    </w:p>
    <w:p w:rsidR="005954E8" w:rsidRPr="00FF15DE" w:rsidRDefault="005954E8">
      <w:pPr>
        <w:spacing w:line="240" w:lineRule="exact"/>
      </w:pPr>
    </w:p>
    <w:p w:rsidR="005954E8" w:rsidRPr="00FF15DE" w:rsidRDefault="005954E8">
      <w:pPr>
        <w:spacing w:line="240" w:lineRule="exact"/>
        <w:ind w:firstLine="1440"/>
      </w:pPr>
      <w:r w:rsidRPr="00FF15DE">
        <w:t>c.</w:t>
      </w:r>
      <w:r w:rsidRPr="00FF15DE">
        <w:tab/>
        <w:t>Retirement plan elections</w:t>
      </w:r>
    </w:p>
    <w:p w:rsidR="005954E8" w:rsidRPr="00FF15DE" w:rsidRDefault="005954E8">
      <w:pPr>
        <w:spacing w:line="240" w:lineRule="exact"/>
      </w:pPr>
    </w:p>
    <w:p w:rsidR="005954E8" w:rsidRPr="00FF15DE" w:rsidRDefault="005954E8">
      <w:pPr>
        <w:spacing w:line="240" w:lineRule="exact"/>
        <w:ind w:firstLine="1440"/>
      </w:pPr>
      <w:r w:rsidRPr="00FF15DE">
        <w:t>d.</w:t>
      </w:r>
      <w:r w:rsidRPr="00FF15DE">
        <w:tab/>
        <w:t>Savings elections (e.g. U.S. Savings Bonds, TSP, etc.)</w:t>
      </w:r>
    </w:p>
    <w:p w:rsidR="005954E8" w:rsidRPr="00FF15DE" w:rsidRDefault="005954E8">
      <w:pPr>
        <w:spacing w:line="240" w:lineRule="exact"/>
      </w:pPr>
    </w:p>
    <w:p w:rsidR="005954E8" w:rsidRPr="00FF15DE" w:rsidRDefault="005954E8">
      <w:pPr>
        <w:spacing w:line="240" w:lineRule="exact"/>
        <w:ind w:firstLine="1440"/>
      </w:pPr>
      <w:r w:rsidRPr="00FF15DE">
        <w:t>e.</w:t>
      </w:r>
      <w:r w:rsidRPr="00FF15DE">
        <w:tab/>
        <w:t>Fitness for Duty requirements and physical examination</w:t>
      </w:r>
    </w:p>
    <w:p w:rsidR="005954E8" w:rsidRPr="00FF15DE" w:rsidRDefault="005954E8">
      <w:pPr>
        <w:spacing w:line="240" w:lineRule="exact"/>
      </w:pPr>
    </w:p>
    <w:p w:rsidR="005954E8" w:rsidRPr="00FF15DE" w:rsidRDefault="005954E8">
      <w:pPr>
        <w:spacing w:line="240" w:lineRule="exact"/>
        <w:ind w:firstLine="1440"/>
      </w:pPr>
      <w:r w:rsidRPr="00FF15DE">
        <w:t>f.</w:t>
      </w:r>
      <w:r w:rsidRPr="00FF15DE">
        <w:tab/>
        <w:t xml:space="preserve">Any other forms which may be required by NRC Office of </w:t>
      </w:r>
    </w:p>
    <w:p w:rsidR="005954E8" w:rsidRPr="00FF15DE" w:rsidRDefault="005954E8">
      <w:pPr>
        <w:spacing w:line="240" w:lineRule="exact"/>
        <w:ind w:left="2160"/>
      </w:pPr>
      <w:r w:rsidRPr="00FF15DE">
        <w:t>Human Resources</w:t>
      </w:r>
    </w:p>
    <w:p w:rsidR="005954E8" w:rsidRPr="00FF15DE" w:rsidRDefault="005954E8">
      <w:pPr>
        <w:spacing w:line="240" w:lineRule="exact"/>
      </w:pPr>
    </w:p>
    <w:p w:rsidR="005954E8" w:rsidRPr="00FF15DE" w:rsidRDefault="005954E8">
      <w:pPr>
        <w:spacing w:line="240" w:lineRule="exact"/>
        <w:ind w:firstLine="1440"/>
      </w:pPr>
      <w:r w:rsidRPr="00FF15DE">
        <w:t>g.</w:t>
      </w:r>
      <w:r w:rsidRPr="00FF15DE">
        <w:tab/>
        <w:t>Forms for issuance of tagged, controlled NRC equipment</w:t>
      </w:r>
    </w:p>
    <w:p w:rsidR="005954E8" w:rsidRPr="00FF15DE" w:rsidRDefault="005954E8">
      <w:pPr>
        <w:spacing w:line="240" w:lineRule="exact"/>
      </w:pPr>
    </w:p>
    <w:p w:rsidR="005954E8" w:rsidRPr="00FF15DE" w:rsidRDefault="005954E8">
      <w:pPr>
        <w:spacing w:line="240" w:lineRule="exact"/>
        <w:ind w:firstLine="1440"/>
      </w:pPr>
      <w:r w:rsidRPr="00FF15DE">
        <w:t>h.</w:t>
      </w:r>
      <w:r w:rsidRPr="00FF15DE">
        <w:tab/>
        <w:t>Payroll forms and time cards</w:t>
      </w:r>
    </w:p>
    <w:p w:rsidR="005954E8" w:rsidRPr="00FF15DE" w:rsidRDefault="005954E8">
      <w:pPr>
        <w:spacing w:line="240" w:lineRule="exact"/>
      </w:pPr>
    </w:p>
    <w:p w:rsidR="005954E8" w:rsidRPr="00FF15DE" w:rsidRDefault="005954E8">
      <w:pPr>
        <w:spacing w:line="240" w:lineRule="exact"/>
        <w:ind w:firstLine="1440"/>
      </w:pPr>
      <w:proofErr w:type="spellStart"/>
      <w:r w:rsidRPr="00FF15DE">
        <w:t>i</w:t>
      </w:r>
      <w:proofErr w:type="spellEnd"/>
      <w:r w:rsidRPr="00FF15DE">
        <w:t>.</w:t>
      </w:r>
      <w:r w:rsidRPr="00FF15DE">
        <w:tab/>
        <w:t>Regulatory Information Tracking System (RITS)</w:t>
      </w:r>
    </w:p>
    <w:p w:rsidR="005954E8" w:rsidRPr="00FF15DE" w:rsidRDefault="005954E8">
      <w:pPr>
        <w:spacing w:line="240" w:lineRule="exact"/>
      </w:pPr>
    </w:p>
    <w:p w:rsidR="005954E8" w:rsidRPr="00FF15DE" w:rsidRDefault="005954E8">
      <w:pPr>
        <w:tabs>
          <w:tab w:val="left" w:pos="-1440"/>
        </w:tabs>
        <w:spacing w:line="240" w:lineRule="exact"/>
        <w:ind w:left="1440" w:hanging="720"/>
      </w:pPr>
      <w:r w:rsidRPr="00FF15DE">
        <w:t>2.</w:t>
      </w:r>
      <w:r w:rsidRPr="00FF15DE">
        <w:tab/>
        <w:t>The First Line Supervisor should orient the qualifying individual to the facility as follows:</w:t>
      </w:r>
    </w:p>
    <w:p w:rsidR="005954E8" w:rsidRPr="00FF15DE" w:rsidRDefault="005954E8">
      <w:pPr>
        <w:spacing w:line="240" w:lineRule="exact"/>
      </w:pPr>
    </w:p>
    <w:p w:rsidR="005954E8" w:rsidRPr="00FF15DE" w:rsidRDefault="005954E8">
      <w:pPr>
        <w:tabs>
          <w:tab w:val="left" w:pos="-1440"/>
        </w:tabs>
        <w:spacing w:line="240" w:lineRule="exact"/>
        <w:ind w:left="2160" w:hanging="720"/>
      </w:pPr>
      <w:r w:rsidRPr="00FF15DE">
        <w:t>a.</w:t>
      </w:r>
      <w:r w:rsidRPr="00FF15DE">
        <w:tab/>
        <w:t>Tour the facility and introduce the qualifying individual to the staff</w:t>
      </w:r>
    </w:p>
    <w:p w:rsidR="005954E8" w:rsidRPr="00FF15DE" w:rsidRDefault="005954E8">
      <w:pPr>
        <w:spacing w:line="240" w:lineRule="exact"/>
      </w:pPr>
    </w:p>
    <w:p w:rsidR="005954E8" w:rsidRPr="00FF15DE" w:rsidRDefault="005954E8">
      <w:pPr>
        <w:tabs>
          <w:tab w:val="left" w:pos="-1440"/>
        </w:tabs>
        <w:spacing w:line="240" w:lineRule="exact"/>
        <w:ind w:left="2160" w:hanging="720"/>
      </w:pPr>
      <w:r w:rsidRPr="00FF15DE">
        <w:t>b.</w:t>
      </w:r>
      <w:r w:rsidRPr="00FF15DE">
        <w:tab/>
        <w:t>Indicate to the qualifying individual the location of controlled documents, reference material, supplies, office equipment</w:t>
      </w:r>
      <w:proofErr w:type="gramStart"/>
      <w:r w:rsidRPr="00FF15DE">
        <w:t>,  etc</w:t>
      </w:r>
      <w:proofErr w:type="gramEnd"/>
      <w:r w:rsidRPr="00FF15DE">
        <w:t>.</w:t>
      </w: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r w:rsidRPr="00FF15DE">
        <w:t>B.</w:t>
      </w:r>
      <w:r w:rsidRPr="00FF15DE">
        <w:tab/>
        <w:t>NRC Organization</w:t>
      </w:r>
    </w:p>
    <w:p w:rsidR="005954E8" w:rsidRPr="00FF15DE" w:rsidRDefault="005954E8">
      <w:pPr>
        <w:spacing w:line="240" w:lineRule="exact"/>
      </w:pPr>
    </w:p>
    <w:p w:rsidR="005954E8" w:rsidRPr="00FF15DE" w:rsidRDefault="005954E8">
      <w:pPr>
        <w:spacing w:line="240" w:lineRule="exact"/>
        <w:ind w:firstLine="720"/>
      </w:pPr>
      <w:r w:rsidRPr="00FF15DE">
        <w:t>1.</w:t>
      </w:r>
      <w:r w:rsidRPr="00FF15DE">
        <w:tab/>
        <w:t>The qualifying individual should review and become familiar with:</w:t>
      </w:r>
    </w:p>
    <w:p w:rsidR="005954E8" w:rsidRPr="00FF15DE" w:rsidRDefault="005954E8">
      <w:pPr>
        <w:spacing w:line="240" w:lineRule="exact"/>
      </w:pPr>
    </w:p>
    <w:p w:rsidR="005954E8" w:rsidRPr="00FF15DE" w:rsidRDefault="005954E8">
      <w:pPr>
        <w:tabs>
          <w:tab w:val="left" w:pos="-1440"/>
        </w:tabs>
        <w:spacing w:line="240" w:lineRule="exact"/>
        <w:ind w:left="2160" w:hanging="720"/>
      </w:pPr>
      <w:r w:rsidRPr="00FF15DE">
        <w:t>a.</w:t>
      </w:r>
      <w:r w:rsidRPr="00FF15DE">
        <w:tab/>
        <w:t>Organizational charts of region, NMSS, and headquarters and overall NRC organization (NUREG 0325)</w:t>
      </w:r>
    </w:p>
    <w:p w:rsidR="005954E8" w:rsidRPr="00FF15DE" w:rsidRDefault="005954E8">
      <w:pPr>
        <w:spacing w:line="240" w:lineRule="exact"/>
      </w:pPr>
    </w:p>
    <w:p w:rsidR="005954E8" w:rsidRPr="00FF15DE" w:rsidRDefault="005954E8">
      <w:pPr>
        <w:spacing w:line="240" w:lineRule="exact"/>
        <w:ind w:firstLine="1440"/>
      </w:pPr>
      <w:r w:rsidRPr="00FF15DE">
        <w:t>b.</w:t>
      </w:r>
      <w:r w:rsidRPr="00FF15DE">
        <w:tab/>
        <w:t>Role of Headquarters in policy and interpretation of regulations</w:t>
      </w:r>
    </w:p>
    <w:p w:rsidR="005954E8" w:rsidRPr="00FF15DE" w:rsidRDefault="005954E8">
      <w:pPr>
        <w:spacing w:line="240" w:lineRule="exact"/>
      </w:pPr>
    </w:p>
    <w:p w:rsidR="005954E8" w:rsidRPr="00FF15DE" w:rsidRDefault="005954E8">
      <w:pPr>
        <w:spacing w:line="240" w:lineRule="exact"/>
        <w:ind w:firstLine="1440"/>
      </w:pPr>
      <w:r w:rsidRPr="00FF15DE">
        <w:t>c.</w:t>
      </w:r>
      <w:r w:rsidRPr="00FF15DE">
        <w:tab/>
        <w:t>Role of NRC General Counsel</w:t>
      </w:r>
    </w:p>
    <w:p w:rsidR="005954E8" w:rsidRPr="00FF15DE" w:rsidRDefault="005954E8">
      <w:pPr>
        <w:spacing w:line="240" w:lineRule="exact"/>
      </w:pPr>
    </w:p>
    <w:p w:rsidR="005954E8" w:rsidRPr="00FF15DE" w:rsidRDefault="005954E8">
      <w:pPr>
        <w:spacing w:line="240" w:lineRule="exact"/>
        <w:ind w:firstLine="1440"/>
      </w:pPr>
      <w:r w:rsidRPr="00FF15DE">
        <w:t>d.</w:t>
      </w:r>
      <w:r w:rsidRPr="00FF15DE">
        <w:tab/>
        <w:t>Role of NRC Inspector General</w:t>
      </w:r>
    </w:p>
    <w:p w:rsidR="005954E8" w:rsidRPr="00FF15DE" w:rsidRDefault="005954E8">
      <w:pPr>
        <w:spacing w:line="240" w:lineRule="exact"/>
      </w:pPr>
    </w:p>
    <w:p w:rsidR="005954E8" w:rsidRPr="00FF15DE" w:rsidRDefault="005954E8">
      <w:pPr>
        <w:spacing w:line="240" w:lineRule="exact"/>
        <w:ind w:firstLine="1440"/>
      </w:pPr>
      <w:r w:rsidRPr="00FF15DE">
        <w:t>e.</w:t>
      </w:r>
      <w:r w:rsidRPr="00FF15DE">
        <w:tab/>
        <w:t>Role of NRC Public Affairs</w:t>
      </w:r>
    </w:p>
    <w:p w:rsidR="005954E8" w:rsidRPr="00FF15DE" w:rsidRDefault="005954E8">
      <w:pPr>
        <w:spacing w:line="240" w:lineRule="exact"/>
      </w:pPr>
    </w:p>
    <w:p w:rsidR="005954E8" w:rsidRPr="00FF15DE" w:rsidRDefault="005954E8">
      <w:pPr>
        <w:spacing w:line="240" w:lineRule="exact"/>
        <w:ind w:firstLine="1440"/>
      </w:pPr>
      <w:r w:rsidRPr="00FF15DE">
        <w:t>f.</w:t>
      </w:r>
      <w:r w:rsidRPr="00FF15DE">
        <w:tab/>
        <w:t>Role of NRC Office of Investigations</w:t>
      </w:r>
    </w:p>
    <w:p w:rsidR="005954E8" w:rsidRPr="00FF15DE" w:rsidRDefault="005954E8">
      <w:pPr>
        <w:spacing w:line="240" w:lineRule="exact"/>
      </w:pPr>
    </w:p>
    <w:p w:rsidR="005954E8" w:rsidRPr="00FF15DE" w:rsidRDefault="005954E8">
      <w:pPr>
        <w:spacing w:line="240" w:lineRule="exact"/>
        <w:ind w:firstLine="1440"/>
      </w:pPr>
      <w:r w:rsidRPr="00FF15DE">
        <w:t>g.</w:t>
      </w:r>
      <w:r w:rsidRPr="00FF15DE">
        <w:tab/>
        <w:t>Role of NRC Office of Enforcement</w:t>
      </w:r>
    </w:p>
    <w:p w:rsidR="005954E8" w:rsidRPr="00FF15DE" w:rsidRDefault="005954E8">
      <w:pPr>
        <w:spacing w:line="240" w:lineRule="exact"/>
        <w:ind w:firstLine="1440"/>
        <w:sectPr w:rsidR="005954E8" w:rsidRPr="00FF15DE">
          <w:pgSz w:w="12240" w:h="15840"/>
          <w:pgMar w:top="720" w:right="1200" w:bottom="720" w:left="1200" w:header="720" w:footer="720" w:gutter="0"/>
          <w:cols w:space="720"/>
          <w:noEndnote/>
        </w:sectPr>
      </w:pPr>
    </w:p>
    <w:p w:rsidR="005954E8" w:rsidRPr="00FF15DE" w:rsidRDefault="005954E8">
      <w:pPr>
        <w:spacing w:line="240" w:lineRule="exact"/>
        <w:ind w:firstLine="1440"/>
      </w:pPr>
      <w:r w:rsidRPr="00FF15DE">
        <w:lastRenderedPageBreak/>
        <w:t>h.</w:t>
      </w:r>
      <w:r w:rsidRPr="00FF15DE">
        <w:tab/>
        <w:t>Physical location of NRC offices and regions</w:t>
      </w:r>
    </w:p>
    <w:p w:rsidR="005954E8" w:rsidRPr="00FF15DE" w:rsidRDefault="005954E8">
      <w:pPr>
        <w:spacing w:line="240" w:lineRule="exact"/>
      </w:pPr>
    </w:p>
    <w:p w:rsidR="005954E8" w:rsidRPr="00FF15DE" w:rsidRDefault="005954E8">
      <w:pPr>
        <w:spacing w:line="240" w:lineRule="exact"/>
        <w:ind w:firstLine="1440"/>
      </w:pPr>
      <w:proofErr w:type="spellStart"/>
      <w:r w:rsidRPr="00FF15DE">
        <w:t>i</w:t>
      </w:r>
      <w:proofErr w:type="spellEnd"/>
      <w:r w:rsidRPr="00FF15DE">
        <w:t>.</w:t>
      </w:r>
      <w:r w:rsidRPr="00FF15DE">
        <w:tab/>
        <w:t xml:space="preserve">Role of NRC as a regulatory agency </w:t>
      </w:r>
    </w:p>
    <w:p w:rsidR="005954E8" w:rsidRPr="00FF15DE" w:rsidRDefault="005954E8">
      <w:pPr>
        <w:spacing w:line="240" w:lineRule="exact"/>
      </w:pPr>
    </w:p>
    <w:p w:rsidR="005954E8" w:rsidRPr="00FF15DE" w:rsidRDefault="005954E8">
      <w:pPr>
        <w:spacing w:line="240" w:lineRule="exact"/>
        <w:ind w:firstLine="2160"/>
      </w:pPr>
      <w:r w:rsidRPr="00FF15DE">
        <w:t>(1)</w:t>
      </w:r>
      <w:r w:rsidRPr="00FF15DE">
        <w:tab/>
        <w:t>10 CFR Part 1 (Organization)</w:t>
      </w:r>
    </w:p>
    <w:p w:rsidR="005954E8" w:rsidRPr="00FF15DE" w:rsidRDefault="005954E8">
      <w:pPr>
        <w:spacing w:line="240" w:lineRule="exact"/>
        <w:ind w:firstLine="1440"/>
      </w:pPr>
    </w:p>
    <w:p w:rsidR="005954E8" w:rsidRPr="00FF15DE" w:rsidRDefault="005954E8">
      <w:pPr>
        <w:spacing w:line="240" w:lineRule="exact"/>
        <w:ind w:firstLine="2160"/>
      </w:pPr>
      <w:r w:rsidRPr="00FF15DE">
        <w:t>(2)</w:t>
      </w:r>
      <w:r w:rsidRPr="00FF15DE">
        <w:tab/>
        <w:t>Atomic Energy Act of 1954, as amended</w:t>
      </w:r>
    </w:p>
    <w:p w:rsidR="005954E8" w:rsidRPr="00FF15DE" w:rsidRDefault="005954E8">
      <w:pPr>
        <w:spacing w:line="240" w:lineRule="exact"/>
      </w:pPr>
    </w:p>
    <w:p w:rsidR="005954E8" w:rsidRPr="00FF15DE" w:rsidRDefault="005954E8">
      <w:pPr>
        <w:spacing w:line="240" w:lineRule="exact"/>
        <w:ind w:firstLine="2160"/>
      </w:pPr>
      <w:r w:rsidRPr="00FF15DE">
        <w:t>(3)</w:t>
      </w:r>
      <w:r w:rsidRPr="00FF15DE">
        <w:tab/>
        <w:t>Energy Reorganization Act of 1974, as amended</w:t>
      </w:r>
    </w:p>
    <w:p w:rsidR="005954E8" w:rsidRPr="00FF15DE" w:rsidRDefault="005954E8">
      <w:pPr>
        <w:spacing w:line="240" w:lineRule="exact"/>
      </w:pPr>
    </w:p>
    <w:p w:rsidR="005954E8" w:rsidRPr="00FF15DE" w:rsidRDefault="005954E8">
      <w:pPr>
        <w:spacing w:line="240" w:lineRule="exact"/>
        <w:ind w:firstLine="2160"/>
        <w:jc w:val="both"/>
      </w:pPr>
      <w:r w:rsidRPr="00FF15DE">
        <w:t>(4)</w:t>
      </w:r>
      <w:r w:rsidRPr="00FF15DE">
        <w:tab/>
        <w:t>NRC Enforcement Policy (NUREG 1600)</w:t>
      </w:r>
    </w:p>
    <w:p w:rsidR="005954E8" w:rsidRPr="00FF15DE" w:rsidRDefault="005954E8">
      <w:pPr>
        <w:spacing w:line="240" w:lineRule="exact"/>
        <w:jc w:val="both"/>
      </w:pPr>
    </w:p>
    <w:p w:rsidR="005954E8" w:rsidRPr="00FF15DE" w:rsidRDefault="005954E8">
      <w:pPr>
        <w:spacing w:line="240" w:lineRule="exact"/>
        <w:ind w:firstLine="2160"/>
        <w:jc w:val="both"/>
      </w:pPr>
      <w:r w:rsidRPr="00FF15DE">
        <w:t>(5)</w:t>
      </w:r>
      <w:r w:rsidRPr="00FF15DE">
        <w:tab/>
        <w:t xml:space="preserve">Incident Response Plan (NUREGs 0728 and 0845) </w:t>
      </w:r>
    </w:p>
    <w:p w:rsidR="005954E8" w:rsidRPr="00FF15DE" w:rsidRDefault="005954E8">
      <w:pPr>
        <w:spacing w:line="240" w:lineRule="exact"/>
        <w:jc w:val="both"/>
      </w:pPr>
    </w:p>
    <w:p w:rsidR="005954E8" w:rsidRPr="00FF15DE" w:rsidRDefault="005954E8">
      <w:pPr>
        <w:spacing w:line="240" w:lineRule="exact"/>
        <w:jc w:val="both"/>
      </w:pPr>
      <w:r w:rsidRPr="00FF15DE">
        <w:t xml:space="preserve"> </w:t>
      </w:r>
      <w:r w:rsidRPr="00FF15DE">
        <w:tab/>
      </w:r>
      <w:r w:rsidRPr="00FF15DE">
        <w:tab/>
      </w:r>
      <w:r w:rsidRPr="00FF15DE">
        <w:tab/>
        <w:t>(6)</w:t>
      </w:r>
      <w:r w:rsidRPr="00FF15DE">
        <w:tab/>
        <w:t>Energy Policy Act of 1992</w:t>
      </w:r>
    </w:p>
    <w:p w:rsidR="005954E8" w:rsidRPr="00FF15DE" w:rsidRDefault="005954E8">
      <w:pPr>
        <w:spacing w:line="240" w:lineRule="exact"/>
        <w:jc w:val="both"/>
      </w:pPr>
    </w:p>
    <w:p w:rsidR="005954E8" w:rsidRPr="00FF15DE" w:rsidRDefault="005954E8">
      <w:pPr>
        <w:tabs>
          <w:tab w:val="left" w:pos="-1440"/>
        </w:tabs>
        <w:spacing w:line="240" w:lineRule="exact"/>
        <w:ind w:left="1440" w:hanging="720"/>
        <w:jc w:val="both"/>
      </w:pPr>
      <w:r w:rsidRPr="00FF15DE">
        <w:t>2.</w:t>
      </w:r>
      <w:r w:rsidRPr="00FF15DE">
        <w:tab/>
        <w:t>The First Line Supervisor should discuss NRC organization and role with the qualifying individual to ensure the qualifying individual has a full understanding of NRC's organization and mission and the role of the license reviewer in that mission.</w:t>
      </w:r>
    </w:p>
    <w:p w:rsidR="005954E8" w:rsidRPr="00FF15DE" w:rsidRDefault="005954E8">
      <w:pPr>
        <w:spacing w:line="240" w:lineRule="exact"/>
        <w:jc w:val="both"/>
        <w:sectPr w:rsidR="005954E8" w:rsidRPr="00FF15DE">
          <w:type w:val="continuous"/>
          <w:pgSz w:w="12240" w:h="15840"/>
          <w:pgMar w:top="720" w:right="1200" w:bottom="720" w:left="1200" w:header="720" w:footer="720" w:gutter="0"/>
          <w:cols w:space="720"/>
          <w:noEndnote/>
        </w:sectPr>
      </w:pPr>
    </w:p>
    <w:p w:rsidR="005954E8" w:rsidRPr="00FF15DE" w:rsidRDefault="005954E8">
      <w:pPr>
        <w:tabs>
          <w:tab w:val="center" w:pos="4920"/>
        </w:tabs>
        <w:spacing w:line="240" w:lineRule="exact"/>
        <w:jc w:val="both"/>
      </w:pPr>
      <w:r w:rsidRPr="00FF15DE">
        <w:lastRenderedPageBreak/>
        <w:tab/>
        <w:t>Qualification Guide 2</w:t>
      </w:r>
    </w:p>
    <w:p w:rsidR="005954E8" w:rsidRPr="00FF15DE" w:rsidRDefault="005954E8">
      <w:pPr>
        <w:tabs>
          <w:tab w:val="center" w:pos="4920"/>
        </w:tabs>
        <w:spacing w:line="240" w:lineRule="exact"/>
        <w:jc w:val="both"/>
      </w:pPr>
      <w:r w:rsidRPr="00FF15DE">
        <w:tab/>
        <w:t>Code of Federal Regulations (CFR)</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tabs>
          <w:tab w:val="left" w:pos="-1440"/>
        </w:tabs>
        <w:spacing w:line="240" w:lineRule="exact"/>
        <w:ind w:left="720" w:hanging="720"/>
        <w:jc w:val="both"/>
      </w:pPr>
      <w:r w:rsidRPr="00FF15DE">
        <w:t>A.</w:t>
      </w:r>
      <w:r w:rsidRPr="00FF15DE">
        <w:tab/>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self-study, study-quizzes, briefings, or discussions. </w:t>
      </w:r>
    </w:p>
    <w:p w:rsidR="005954E8" w:rsidRPr="00FF15DE" w:rsidRDefault="005954E8">
      <w:pPr>
        <w:spacing w:line="240" w:lineRule="exact"/>
        <w:jc w:val="both"/>
      </w:pPr>
    </w:p>
    <w:p w:rsidR="005954E8" w:rsidRPr="00FF15DE" w:rsidRDefault="005954E8">
      <w:pPr>
        <w:spacing w:line="240" w:lineRule="exact"/>
        <w:ind w:firstLine="720"/>
        <w:jc w:val="both"/>
      </w:pPr>
      <w:r w:rsidRPr="00FF15DE">
        <w:t xml:space="preserve"> 1.</w:t>
      </w:r>
      <w:r w:rsidRPr="00FF15DE">
        <w:tab/>
        <w:t>10 CFR Part 1</w:t>
      </w:r>
      <w:r w:rsidRPr="00FF15DE">
        <w:tab/>
        <w:t>Statement of organization and general information</w:t>
      </w:r>
    </w:p>
    <w:p w:rsidR="005954E8" w:rsidRPr="00FF15DE" w:rsidRDefault="005954E8">
      <w:pPr>
        <w:spacing w:line="240" w:lineRule="exact"/>
        <w:jc w:val="both"/>
      </w:pPr>
    </w:p>
    <w:p w:rsidR="005954E8" w:rsidRPr="00FF15DE" w:rsidRDefault="000C2D0E">
      <w:pPr>
        <w:tabs>
          <w:tab w:val="left" w:pos="-1440"/>
        </w:tabs>
        <w:spacing w:line="240" w:lineRule="exact"/>
        <w:ind w:left="3600" w:hanging="2880"/>
        <w:jc w:val="both"/>
      </w:pPr>
      <w:r>
        <w:t xml:space="preserve"> 2.    </w:t>
      </w:r>
      <w:r w:rsidR="005954E8" w:rsidRPr="00FF15DE">
        <w:t>10 CFR Part 2</w:t>
      </w:r>
      <w:r w:rsidR="005954E8" w:rsidRPr="00FF15DE">
        <w:tab/>
        <w:t>Rules of practice for domestic licensing proceedings and issuance of orders</w:t>
      </w:r>
    </w:p>
    <w:p w:rsidR="005954E8" w:rsidRPr="00FF15DE" w:rsidRDefault="005954E8">
      <w:pPr>
        <w:spacing w:line="240" w:lineRule="exact"/>
        <w:jc w:val="both"/>
      </w:pPr>
    </w:p>
    <w:p w:rsidR="005954E8" w:rsidRPr="00FF15DE" w:rsidRDefault="005954E8">
      <w:pPr>
        <w:spacing w:line="240" w:lineRule="exact"/>
        <w:ind w:firstLine="720"/>
        <w:jc w:val="both"/>
      </w:pPr>
      <w:r w:rsidRPr="00FF15DE">
        <w:t xml:space="preserve"> 3.</w:t>
      </w:r>
      <w:r w:rsidRPr="00FF15DE">
        <w:tab/>
        <w:t>10 CFR Part 9</w:t>
      </w:r>
      <w:r w:rsidRPr="00FF15DE">
        <w:tab/>
        <w:t>Public Records</w:t>
      </w:r>
    </w:p>
    <w:p w:rsidR="005954E8" w:rsidRPr="00FF15DE" w:rsidRDefault="005954E8">
      <w:pPr>
        <w:spacing w:line="240" w:lineRule="exact"/>
        <w:jc w:val="both"/>
      </w:pPr>
    </w:p>
    <w:p w:rsidR="005954E8" w:rsidRPr="00FF15DE" w:rsidRDefault="000C2D0E">
      <w:pPr>
        <w:tabs>
          <w:tab w:val="left" w:pos="-1440"/>
        </w:tabs>
        <w:spacing w:line="240" w:lineRule="exact"/>
        <w:ind w:left="3600" w:hanging="2880"/>
        <w:jc w:val="both"/>
      </w:pPr>
      <w:r>
        <w:t xml:space="preserve"> 4.    </w:t>
      </w:r>
      <w:r w:rsidR="005954E8" w:rsidRPr="00FF15DE">
        <w:t>10 CFR Part 19</w:t>
      </w:r>
      <w:r w:rsidR="005954E8" w:rsidRPr="00FF15DE">
        <w:tab/>
        <w:t>Notices, instructions and reports to workers; inspections</w:t>
      </w:r>
    </w:p>
    <w:p w:rsidR="005954E8" w:rsidRPr="00FF15DE" w:rsidRDefault="005954E8">
      <w:pPr>
        <w:spacing w:line="240" w:lineRule="exact"/>
        <w:jc w:val="both"/>
      </w:pPr>
    </w:p>
    <w:p w:rsidR="005954E8" w:rsidRPr="00FF15DE" w:rsidRDefault="000C2D0E">
      <w:pPr>
        <w:tabs>
          <w:tab w:val="left" w:pos="-1440"/>
        </w:tabs>
        <w:spacing w:line="240" w:lineRule="exact"/>
        <w:ind w:left="3600" w:hanging="2880"/>
        <w:jc w:val="both"/>
      </w:pPr>
      <w:r>
        <w:t xml:space="preserve"> 5.   </w:t>
      </w:r>
      <w:r w:rsidR="00A27248">
        <w:t xml:space="preserve"> </w:t>
      </w:r>
      <w:r w:rsidR="005954E8" w:rsidRPr="00FF15DE">
        <w:t xml:space="preserve">10 CFR Part 20  </w:t>
      </w:r>
      <w:r w:rsidR="005954E8" w:rsidRPr="00FF15DE">
        <w:tab/>
        <w:t>Standards for protection against radiation (includes selected Questions and Answers, Q &amp; As)</w:t>
      </w:r>
    </w:p>
    <w:p w:rsidR="005954E8" w:rsidRPr="00FF15DE" w:rsidRDefault="005954E8">
      <w:pPr>
        <w:spacing w:line="240" w:lineRule="exact"/>
        <w:jc w:val="both"/>
      </w:pPr>
    </w:p>
    <w:p w:rsidR="005954E8" w:rsidRPr="00FF15DE" w:rsidRDefault="005954E8">
      <w:pPr>
        <w:spacing w:line="240" w:lineRule="exact"/>
        <w:ind w:firstLine="720"/>
        <w:jc w:val="both"/>
      </w:pPr>
      <w:r w:rsidRPr="00FF15DE">
        <w:t xml:space="preserve"> 6.</w:t>
      </w:r>
      <w:r w:rsidRPr="00FF15DE">
        <w:tab/>
        <w:t xml:space="preserve">10 CFR Part 21 </w:t>
      </w:r>
      <w:r w:rsidRPr="00FF15DE">
        <w:tab/>
        <w:t>Reporting of defects and noncompliance</w:t>
      </w:r>
    </w:p>
    <w:p w:rsidR="005954E8" w:rsidRPr="00FF15DE" w:rsidRDefault="005954E8">
      <w:pPr>
        <w:spacing w:line="240" w:lineRule="exact"/>
        <w:jc w:val="both"/>
      </w:pPr>
    </w:p>
    <w:p w:rsidR="005954E8" w:rsidRPr="00FF15DE" w:rsidRDefault="000C2D0E">
      <w:pPr>
        <w:tabs>
          <w:tab w:val="left" w:pos="-1440"/>
        </w:tabs>
        <w:spacing w:line="240" w:lineRule="exact"/>
        <w:ind w:left="3600" w:hanging="2880"/>
        <w:jc w:val="both"/>
      </w:pPr>
      <w:r>
        <w:t xml:space="preserve"> 7.    </w:t>
      </w:r>
      <w:r w:rsidR="005954E8" w:rsidRPr="00FF15DE">
        <w:t xml:space="preserve">10 CFR Part 30  </w:t>
      </w:r>
      <w:r w:rsidR="005954E8" w:rsidRPr="00FF15DE">
        <w:tab/>
        <w:t>Rules of general applicability to domestic licensing of byproduct material</w:t>
      </w:r>
    </w:p>
    <w:p w:rsidR="005954E8" w:rsidRPr="00FF15DE" w:rsidRDefault="005954E8">
      <w:pPr>
        <w:spacing w:line="240" w:lineRule="exact"/>
        <w:jc w:val="both"/>
      </w:pPr>
    </w:p>
    <w:p w:rsidR="005954E8" w:rsidRPr="00FF15DE" w:rsidRDefault="005954E8">
      <w:pPr>
        <w:spacing w:line="240" w:lineRule="exact"/>
        <w:ind w:firstLine="720"/>
        <w:jc w:val="both"/>
      </w:pPr>
      <w:r w:rsidRPr="00FF15DE">
        <w:t xml:space="preserve"> 8.</w:t>
      </w:r>
      <w:r w:rsidRPr="00FF15DE">
        <w:tab/>
        <w:t xml:space="preserve">10 CFR Part 40  </w:t>
      </w:r>
      <w:r w:rsidRPr="00FF15DE">
        <w:tab/>
        <w:t>Domestic licensing of source material</w:t>
      </w:r>
    </w:p>
    <w:p w:rsidR="005954E8" w:rsidRPr="00FF15DE" w:rsidRDefault="005954E8">
      <w:pPr>
        <w:spacing w:line="240" w:lineRule="exact"/>
        <w:jc w:val="both"/>
      </w:pPr>
    </w:p>
    <w:p w:rsidR="005954E8" w:rsidRPr="00FF15DE" w:rsidRDefault="000C2D0E">
      <w:pPr>
        <w:tabs>
          <w:tab w:val="left" w:pos="-1440"/>
        </w:tabs>
        <w:spacing w:line="240" w:lineRule="exact"/>
        <w:ind w:left="3600" w:hanging="2880"/>
        <w:jc w:val="both"/>
      </w:pPr>
      <w:r>
        <w:t xml:space="preserve"> 9.    </w:t>
      </w:r>
      <w:r w:rsidR="005954E8" w:rsidRPr="00FF15DE">
        <w:t>10 CFR Part 51</w:t>
      </w:r>
      <w:r w:rsidR="005954E8" w:rsidRPr="00FF15DE">
        <w:tab/>
        <w:t>Environmental protection regulations for domestic licensing and related regulatory functions</w:t>
      </w:r>
    </w:p>
    <w:p w:rsidR="005954E8" w:rsidRPr="00FF15DE" w:rsidRDefault="005954E8">
      <w:pPr>
        <w:spacing w:line="240" w:lineRule="exact"/>
        <w:jc w:val="both"/>
      </w:pPr>
    </w:p>
    <w:p w:rsidR="005954E8" w:rsidRPr="00FF15DE" w:rsidRDefault="000C2D0E">
      <w:pPr>
        <w:tabs>
          <w:tab w:val="left" w:pos="-1440"/>
        </w:tabs>
        <w:spacing w:line="240" w:lineRule="exact"/>
        <w:ind w:left="3600" w:hanging="2880"/>
        <w:jc w:val="both"/>
      </w:pPr>
      <w:r>
        <w:t xml:space="preserve">10.   </w:t>
      </w:r>
      <w:r w:rsidR="00A27248">
        <w:t xml:space="preserve"> </w:t>
      </w:r>
      <w:r w:rsidR="005954E8" w:rsidRPr="00FF15DE">
        <w:t>29 CFR Part 1910</w:t>
      </w:r>
      <w:r w:rsidR="005954E8" w:rsidRPr="00FF15DE">
        <w:tab/>
        <w:t>General Industry Standards - Respiratory Protection (10CFR1910.134)</w:t>
      </w:r>
    </w:p>
    <w:p w:rsidR="005954E8" w:rsidRPr="00FF15DE" w:rsidRDefault="005954E8">
      <w:pPr>
        <w:spacing w:line="240" w:lineRule="exact"/>
        <w:jc w:val="both"/>
      </w:pPr>
    </w:p>
    <w:p w:rsidR="005954E8" w:rsidRPr="00FF15DE" w:rsidRDefault="000C2D0E">
      <w:pPr>
        <w:tabs>
          <w:tab w:val="left" w:pos="-1440"/>
        </w:tabs>
        <w:spacing w:line="240" w:lineRule="exact"/>
        <w:ind w:left="3600" w:hanging="2880"/>
        <w:jc w:val="both"/>
      </w:pPr>
      <w:r>
        <w:t xml:space="preserve">11.   </w:t>
      </w:r>
      <w:r w:rsidR="00A27248">
        <w:t xml:space="preserve"> </w:t>
      </w:r>
      <w:r w:rsidR="005954E8" w:rsidRPr="00FF15DE">
        <w:t>30 CFR Part 828</w:t>
      </w:r>
      <w:r w:rsidR="005954E8" w:rsidRPr="00FF15DE">
        <w:tab/>
        <w:t xml:space="preserve">Special Permanent Program Performance Standards - </w:t>
      </w:r>
    </w:p>
    <w:p w:rsidR="005954E8" w:rsidRPr="00FF15DE" w:rsidRDefault="005954E8">
      <w:pPr>
        <w:spacing w:line="240" w:lineRule="exact"/>
        <w:ind w:left="3600"/>
        <w:jc w:val="both"/>
      </w:pPr>
      <w:r w:rsidRPr="00FF15DE">
        <w:t>In-Situ Processing</w:t>
      </w:r>
    </w:p>
    <w:p w:rsidR="005954E8" w:rsidRPr="00FF15DE" w:rsidRDefault="005954E8">
      <w:pPr>
        <w:spacing w:line="240" w:lineRule="exact"/>
        <w:jc w:val="both"/>
      </w:pPr>
    </w:p>
    <w:p w:rsidR="005954E8" w:rsidRPr="00FF15DE" w:rsidRDefault="005954E8">
      <w:pPr>
        <w:spacing w:line="240" w:lineRule="exact"/>
        <w:ind w:firstLine="720"/>
        <w:jc w:val="both"/>
      </w:pPr>
      <w:r w:rsidRPr="00FF15DE">
        <w:t>12.</w:t>
      </w:r>
      <w:r w:rsidRPr="00FF15DE">
        <w:tab/>
        <w:t xml:space="preserve">40 CFR Part 141  </w:t>
      </w:r>
      <w:r w:rsidRPr="00FF15DE">
        <w:tab/>
        <w:t>National Primary Drinking Water Regulations</w:t>
      </w:r>
    </w:p>
    <w:p w:rsidR="005954E8" w:rsidRPr="00FF15DE" w:rsidRDefault="005954E8">
      <w:pPr>
        <w:spacing w:line="240" w:lineRule="exact"/>
        <w:jc w:val="both"/>
      </w:pPr>
    </w:p>
    <w:p w:rsidR="005954E8" w:rsidRPr="00FF15DE" w:rsidRDefault="000C2D0E">
      <w:pPr>
        <w:tabs>
          <w:tab w:val="left" w:pos="-1440"/>
        </w:tabs>
        <w:spacing w:line="240" w:lineRule="exact"/>
        <w:ind w:left="3600" w:hanging="2880"/>
        <w:jc w:val="both"/>
      </w:pPr>
      <w:r>
        <w:t xml:space="preserve">13.    </w:t>
      </w:r>
      <w:r w:rsidR="005954E8" w:rsidRPr="00FF15DE">
        <w:t>40 CFR Part 192</w:t>
      </w:r>
      <w:r w:rsidR="005954E8" w:rsidRPr="00FF15DE">
        <w:tab/>
        <w:t>Health and Environmental Protection Standards for Uranium and Thorium Mill Tailings</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tabs>
          <w:tab w:val="left" w:pos="-1440"/>
        </w:tabs>
        <w:spacing w:line="240" w:lineRule="exact"/>
        <w:ind w:left="720" w:hanging="720"/>
        <w:jc w:val="both"/>
      </w:pPr>
      <w:r w:rsidRPr="00FF15DE">
        <w:t>B.</w:t>
      </w:r>
      <w:r w:rsidRPr="00FF15DE">
        <w:tab/>
        <w:t>Following completion of the qualifying individual</w:t>
      </w:r>
      <w:r w:rsidRPr="00FF15DE">
        <w:sym w:font="WP TypographicSymbols" w:char="003D"/>
      </w:r>
      <w:r w:rsidRPr="00FF15DE">
        <w:t>s self study of the listed CFR Parts, a discussion will be held with the qualifying license reviewer by the First Line Supervisor to test the qualifying individual</w:t>
      </w:r>
      <w:r w:rsidRPr="00FF15DE">
        <w:sym w:font="WP TypographicSymbols" w:char="003D"/>
      </w:r>
      <w:r w:rsidRPr="00FF15DE">
        <w:t>s knowledge of these Parts.  To the extent possible, recent application of various sections, new regulatory initiatives, and current industry issues should be emphasized.</w:t>
      </w:r>
    </w:p>
    <w:p w:rsidR="005954E8" w:rsidRPr="00FF15DE" w:rsidRDefault="005954E8">
      <w:pPr>
        <w:spacing w:line="240" w:lineRule="exact"/>
        <w:jc w:val="both"/>
        <w:sectPr w:rsidR="005954E8" w:rsidRPr="00FF15DE">
          <w:pgSz w:w="12240" w:h="15840"/>
          <w:pgMar w:top="720" w:right="1200" w:bottom="720" w:left="1200" w:header="720" w:footer="720" w:gutter="0"/>
          <w:cols w:space="720"/>
          <w:noEndnote/>
        </w:sectPr>
      </w:pPr>
    </w:p>
    <w:p w:rsidR="005954E8" w:rsidRPr="00FF15DE" w:rsidRDefault="005954E8">
      <w:pPr>
        <w:spacing w:line="240" w:lineRule="exact"/>
        <w:jc w:val="center"/>
      </w:pPr>
      <w:r w:rsidRPr="00FF15DE">
        <w:lastRenderedPageBreak/>
        <w:t>Qualification Guide 3</w:t>
      </w:r>
    </w:p>
    <w:p w:rsidR="005954E8" w:rsidRPr="00FF15DE" w:rsidRDefault="005954E8">
      <w:pPr>
        <w:spacing w:line="240" w:lineRule="exact"/>
        <w:jc w:val="center"/>
      </w:pPr>
      <w:r w:rsidRPr="00FF15DE">
        <w:t>Office Instructions</w:t>
      </w: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r w:rsidRPr="00FF15DE">
        <w:t>A.</w:t>
      </w:r>
      <w:r w:rsidRPr="00FF15DE">
        <w:tab/>
        <w:t>NMSS Office Policies and Procedures</w:t>
      </w:r>
    </w:p>
    <w:p w:rsidR="005954E8" w:rsidRPr="00FF15DE" w:rsidRDefault="005954E8">
      <w:pPr>
        <w:spacing w:line="240" w:lineRule="exact"/>
      </w:pPr>
    </w:p>
    <w:p w:rsidR="005954E8" w:rsidRPr="00FF15DE" w:rsidRDefault="005954E8">
      <w:pPr>
        <w:tabs>
          <w:tab w:val="left" w:pos="-1440"/>
        </w:tabs>
        <w:spacing w:line="240" w:lineRule="exact"/>
        <w:ind w:left="1440" w:hanging="720"/>
      </w:pPr>
      <w:r w:rsidRPr="00FF15DE">
        <w:t>1.</w:t>
      </w:r>
      <w:r w:rsidRPr="00FF15DE">
        <w:tab/>
        <w:t>Read the NMSS Policy and Procedures Letters (PPLs)</w:t>
      </w:r>
    </w:p>
    <w:p w:rsidR="005954E8" w:rsidRPr="00FF15DE" w:rsidRDefault="005954E8">
      <w:pPr>
        <w:spacing w:line="240" w:lineRule="exact"/>
      </w:pPr>
    </w:p>
    <w:p w:rsidR="005954E8" w:rsidRPr="00FF15DE" w:rsidRDefault="005954E8">
      <w:pPr>
        <w:spacing w:line="240" w:lineRule="exact"/>
        <w:ind w:firstLine="1440"/>
      </w:pPr>
      <w:r w:rsidRPr="00FF15DE">
        <w:t xml:space="preserve">1-3 </w:t>
      </w:r>
      <w:r w:rsidRPr="00FF15DE">
        <w:tab/>
        <w:t>Handling Request for 10 CFR 2.206 Action</w:t>
      </w:r>
    </w:p>
    <w:p w:rsidR="005954E8" w:rsidRPr="00FF15DE" w:rsidRDefault="005954E8">
      <w:pPr>
        <w:spacing w:line="240" w:lineRule="exact"/>
      </w:pPr>
    </w:p>
    <w:p w:rsidR="005954E8" w:rsidRPr="00FF15DE" w:rsidRDefault="005954E8">
      <w:pPr>
        <w:spacing w:line="240" w:lineRule="exact"/>
        <w:ind w:firstLine="1440"/>
      </w:pPr>
      <w:r w:rsidRPr="00FF15DE">
        <w:t>1-8</w:t>
      </w:r>
      <w:r w:rsidRPr="00FF15DE">
        <w:tab/>
        <w:t>Differing Professional Views and Opinions</w:t>
      </w:r>
    </w:p>
    <w:p w:rsidR="005954E8" w:rsidRPr="00FF15DE" w:rsidRDefault="005954E8">
      <w:pPr>
        <w:spacing w:line="240" w:lineRule="exact"/>
      </w:pPr>
    </w:p>
    <w:p w:rsidR="005954E8" w:rsidRPr="00FF15DE" w:rsidRDefault="005954E8">
      <w:pPr>
        <w:spacing w:line="240" w:lineRule="exact"/>
        <w:ind w:firstLine="1440"/>
      </w:pPr>
      <w:r w:rsidRPr="00FF15DE">
        <w:t>1-11</w:t>
      </w:r>
      <w:r w:rsidRPr="00FF15DE">
        <w:tab/>
        <w:t>Communications with Licensees</w:t>
      </w:r>
    </w:p>
    <w:p w:rsidR="005954E8" w:rsidRPr="00FF15DE" w:rsidRDefault="005954E8">
      <w:pPr>
        <w:spacing w:line="240" w:lineRule="exact"/>
      </w:pPr>
    </w:p>
    <w:p w:rsidR="005954E8" w:rsidRPr="00FF15DE" w:rsidRDefault="005954E8">
      <w:pPr>
        <w:spacing w:line="240" w:lineRule="exact"/>
        <w:ind w:firstLine="1440"/>
      </w:pPr>
      <w:r w:rsidRPr="00FF15DE">
        <w:t>1-19</w:t>
      </w:r>
      <w:r w:rsidRPr="00FF15DE">
        <w:tab/>
        <w:t>Notification of Regional Administrators</w:t>
      </w:r>
    </w:p>
    <w:p w:rsidR="005954E8" w:rsidRPr="00FF15DE" w:rsidRDefault="005954E8">
      <w:pPr>
        <w:spacing w:line="240" w:lineRule="exact"/>
      </w:pPr>
    </w:p>
    <w:p w:rsidR="005954E8" w:rsidRPr="00FF15DE" w:rsidRDefault="005954E8">
      <w:pPr>
        <w:spacing w:line="240" w:lineRule="exact"/>
        <w:ind w:firstLine="1440"/>
      </w:pPr>
      <w:r w:rsidRPr="00FF15DE">
        <w:t>1-22</w:t>
      </w:r>
      <w:r w:rsidRPr="00FF15DE">
        <w:tab/>
        <w:t>Quality Assurance</w:t>
      </w:r>
    </w:p>
    <w:p w:rsidR="005954E8" w:rsidRPr="00FF15DE" w:rsidRDefault="005954E8">
      <w:pPr>
        <w:spacing w:line="240" w:lineRule="exact"/>
      </w:pPr>
    </w:p>
    <w:p w:rsidR="005954E8" w:rsidRPr="00FF15DE" w:rsidRDefault="005954E8">
      <w:pPr>
        <w:spacing w:line="240" w:lineRule="exact"/>
        <w:ind w:firstLine="1440"/>
      </w:pPr>
      <w:r w:rsidRPr="00FF15DE">
        <w:t xml:space="preserve">1-23 </w:t>
      </w:r>
      <w:r w:rsidRPr="00FF15DE">
        <w:tab/>
        <w:t>Open Meetings</w:t>
      </w:r>
    </w:p>
    <w:p w:rsidR="005954E8" w:rsidRPr="00FF15DE" w:rsidRDefault="005954E8">
      <w:pPr>
        <w:spacing w:line="240" w:lineRule="exact"/>
      </w:pPr>
    </w:p>
    <w:p w:rsidR="005954E8" w:rsidRPr="00FF15DE" w:rsidRDefault="005954E8">
      <w:pPr>
        <w:tabs>
          <w:tab w:val="left" w:pos="-1440"/>
        </w:tabs>
        <w:spacing w:line="240" w:lineRule="exact"/>
        <w:ind w:left="2160" w:hanging="720"/>
      </w:pPr>
      <w:proofErr w:type="gramStart"/>
      <w:r w:rsidRPr="00FF15DE">
        <w:t xml:space="preserve">1-24 </w:t>
      </w:r>
      <w:r w:rsidRPr="00FF15DE">
        <w:tab/>
        <w:t>Office of Investigation</w:t>
      </w:r>
      <w:proofErr w:type="gramEnd"/>
      <w:r w:rsidRPr="00FF15DE">
        <w:t xml:space="preserve"> and the release of information on investigations/inspections</w:t>
      </w:r>
    </w:p>
    <w:p w:rsidR="005954E8" w:rsidRPr="00FF15DE" w:rsidRDefault="005954E8">
      <w:pPr>
        <w:spacing w:line="240" w:lineRule="exact"/>
      </w:pPr>
    </w:p>
    <w:p w:rsidR="005954E8" w:rsidRPr="00FF15DE" w:rsidRDefault="005954E8">
      <w:pPr>
        <w:spacing w:line="240" w:lineRule="exact"/>
        <w:ind w:firstLine="1440"/>
      </w:pPr>
      <w:r w:rsidRPr="00FF15DE">
        <w:t>1-27</w:t>
      </w:r>
      <w:r w:rsidRPr="00FF15DE">
        <w:tab/>
        <w:t>Management of Allegations</w:t>
      </w:r>
    </w:p>
    <w:p w:rsidR="005954E8" w:rsidRPr="00FF15DE" w:rsidRDefault="005954E8">
      <w:pPr>
        <w:spacing w:line="240" w:lineRule="exact"/>
      </w:pPr>
    </w:p>
    <w:p w:rsidR="005954E8" w:rsidRPr="00FF15DE" w:rsidRDefault="005954E8">
      <w:pPr>
        <w:tabs>
          <w:tab w:val="left" w:pos="-1440"/>
        </w:tabs>
        <w:spacing w:line="240" w:lineRule="exact"/>
        <w:ind w:left="2160" w:hanging="720"/>
      </w:pPr>
      <w:r w:rsidRPr="00FF15DE">
        <w:t xml:space="preserve">1-30 </w:t>
      </w:r>
      <w:r w:rsidRPr="00FF15DE">
        <w:tab/>
        <w:t xml:space="preserve">Ensuring the availability, security, and integrity of official docket files for material licenses </w:t>
      </w:r>
    </w:p>
    <w:p w:rsidR="005954E8" w:rsidRPr="00FF15DE" w:rsidRDefault="005954E8">
      <w:pPr>
        <w:spacing w:line="240" w:lineRule="exact"/>
      </w:pPr>
    </w:p>
    <w:p w:rsidR="005954E8" w:rsidRPr="00FF15DE" w:rsidRDefault="005954E8">
      <w:pPr>
        <w:spacing w:line="240" w:lineRule="exact"/>
        <w:ind w:firstLine="1440"/>
      </w:pPr>
      <w:r w:rsidRPr="00FF15DE">
        <w:t>1-33</w:t>
      </w:r>
      <w:r w:rsidRPr="00FF15DE">
        <w:tab/>
        <w:t>Responding to the Commission/OGC for Technical Assistance</w:t>
      </w:r>
    </w:p>
    <w:p w:rsidR="005954E8" w:rsidRPr="00FF15DE" w:rsidRDefault="005954E8">
      <w:pPr>
        <w:spacing w:line="240" w:lineRule="exact"/>
      </w:pPr>
    </w:p>
    <w:p w:rsidR="005954E8" w:rsidRPr="00FF15DE" w:rsidRDefault="005954E8">
      <w:pPr>
        <w:tabs>
          <w:tab w:val="left" w:pos="-1440"/>
        </w:tabs>
        <w:spacing w:line="240" w:lineRule="exact"/>
        <w:ind w:left="2160" w:hanging="720"/>
      </w:pPr>
      <w:r w:rsidRPr="00FF15DE">
        <w:t>1-40</w:t>
      </w:r>
      <w:r w:rsidRPr="00FF15DE">
        <w:tab/>
        <w:t>Legislative and Regulatory Review Requirements for the Office of the Inspector General</w:t>
      </w:r>
    </w:p>
    <w:p w:rsidR="005954E8" w:rsidRPr="00FF15DE" w:rsidRDefault="005954E8">
      <w:pPr>
        <w:spacing w:line="240" w:lineRule="exact"/>
      </w:pPr>
    </w:p>
    <w:p w:rsidR="005954E8" w:rsidRPr="00FF15DE" w:rsidRDefault="005954E8">
      <w:pPr>
        <w:tabs>
          <w:tab w:val="left" w:pos="-1440"/>
        </w:tabs>
        <w:spacing w:line="240" w:lineRule="exact"/>
        <w:ind w:left="2160" w:hanging="720"/>
      </w:pPr>
      <w:r w:rsidRPr="00FF15DE">
        <w:t>1-42</w:t>
      </w:r>
      <w:r w:rsidRPr="00FF15DE">
        <w:tab/>
        <w:t>Radiation Protection Procedures for NMSS Employees</w:t>
      </w:r>
    </w:p>
    <w:p w:rsidR="005954E8" w:rsidRPr="00FF15DE" w:rsidRDefault="005954E8">
      <w:pPr>
        <w:spacing w:line="240" w:lineRule="exact"/>
      </w:pPr>
    </w:p>
    <w:p w:rsidR="005954E8" w:rsidRPr="00FF15DE" w:rsidRDefault="005954E8">
      <w:pPr>
        <w:spacing w:line="240" w:lineRule="exact"/>
        <w:ind w:firstLine="1440"/>
      </w:pPr>
      <w:r w:rsidRPr="00FF15DE">
        <w:t>1-48</w:t>
      </w:r>
      <w:r w:rsidRPr="00FF15DE">
        <w:tab/>
        <w:t>Preparing Environmental Assessments</w:t>
      </w:r>
    </w:p>
    <w:p w:rsidR="005954E8" w:rsidRPr="00FF15DE" w:rsidRDefault="005954E8">
      <w:pPr>
        <w:spacing w:line="240" w:lineRule="exact"/>
      </w:pPr>
    </w:p>
    <w:p w:rsidR="005954E8" w:rsidRPr="00FF15DE" w:rsidRDefault="005954E8">
      <w:pPr>
        <w:spacing w:line="240" w:lineRule="exact"/>
        <w:ind w:firstLine="1440"/>
      </w:pPr>
      <w:r w:rsidRPr="00FF15DE">
        <w:t>1-50</w:t>
      </w:r>
      <w:r w:rsidRPr="00FF15DE">
        <w:tab/>
        <w:t>Environmental Justice in NEPA Documents</w:t>
      </w:r>
    </w:p>
    <w:p w:rsidR="005954E8" w:rsidRPr="00FF15DE" w:rsidRDefault="005954E8">
      <w:pPr>
        <w:spacing w:line="240" w:lineRule="exact"/>
      </w:pPr>
    </w:p>
    <w:p w:rsidR="005954E8" w:rsidRPr="00FF15DE" w:rsidRDefault="005954E8">
      <w:pPr>
        <w:tabs>
          <w:tab w:val="left" w:pos="-1440"/>
        </w:tabs>
        <w:spacing w:line="240" w:lineRule="exact"/>
        <w:ind w:left="1440" w:hanging="720"/>
      </w:pPr>
      <w:r w:rsidRPr="00FF15DE">
        <w:t>2.</w:t>
      </w:r>
      <w:r w:rsidRPr="00FF15DE">
        <w:tab/>
        <w:t>The qualifying individual should review the NMSS policies and practices on:</w:t>
      </w:r>
    </w:p>
    <w:p w:rsidR="005954E8" w:rsidRPr="00FF15DE" w:rsidRDefault="005954E8">
      <w:pPr>
        <w:spacing w:line="240" w:lineRule="exact"/>
      </w:pPr>
    </w:p>
    <w:p w:rsidR="005954E8" w:rsidRPr="00FF15DE" w:rsidRDefault="005954E8">
      <w:pPr>
        <w:tabs>
          <w:tab w:val="left" w:pos="-1440"/>
        </w:tabs>
        <w:spacing w:line="240" w:lineRule="exact"/>
        <w:ind w:left="2160" w:hanging="720"/>
      </w:pPr>
      <w:r w:rsidRPr="00FF15DE">
        <w:t>a.</w:t>
      </w:r>
      <w:r w:rsidRPr="00FF15DE">
        <w:tab/>
        <w:t>Travel, including Management Directive 14.1 Official Temporary Duty Travel</w:t>
      </w:r>
    </w:p>
    <w:p w:rsidR="005954E8" w:rsidRPr="00FF15DE" w:rsidRDefault="005954E8">
      <w:pPr>
        <w:spacing w:line="240" w:lineRule="exact"/>
      </w:pPr>
    </w:p>
    <w:p w:rsidR="005954E8" w:rsidRPr="00FF15DE" w:rsidRDefault="005954E8">
      <w:pPr>
        <w:spacing w:line="240" w:lineRule="exact"/>
        <w:ind w:firstLine="1440"/>
      </w:pPr>
      <w:r w:rsidRPr="00FF15DE">
        <w:t>b.</w:t>
      </w:r>
      <w:r w:rsidRPr="00FF15DE">
        <w:tab/>
        <w:t>Telephone use</w:t>
      </w:r>
    </w:p>
    <w:p w:rsidR="005954E8" w:rsidRPr="00FF15DE" w:rsidRDefault="005954E8">
      <w:pPr>
        <w:spacing w:line="240" w:lineRule="exact"/>
      </w:pPr>
    </w:p>
    <w:p w:rsidR="005954E8" w:rsidRPr="00FF15DE" w:rsidRDefault="005954E8">
      <w:pPr>
        <w:tabs>
          <w:tab w:val="left" w:pos="-1440"/>
        </w:tabs>
        <w:spacing w:line="240" w:lineRule="exact"/>
        <w:ind w:left="2160" w:hanging="720"/>
      </w:pPr>
      <w:r w:rsidRPr="00FF15DE">
        <w:t>c.</w:t>
      </w:r>
      <w:r w:rsidRPr="00FF15DE">
        <w:tab/>
        <w:t>Policies on use of annual leave and sick leave and excused leave, including Bulletin 4135, Leave Administration</w:t>
      </w:r>
    </w:p>
    <w:p w:rsidR="005954E8" w:rsidRPr="00FF15DE" w:rsidRDefault="005954E8">
      <w:pPr>
        <w:spacing w:line="240" w:lineRule="exact"/>
      </w:pPr>
    </w:p>
    <w:p w:rsidR="005954E8" w:rsidRPr="00FF15DE" w:rsidRDefault="005954E8">
      <w:pPr>
        <w:spacing w:line="240" w:lineRule="exact"/>
        <w:ind w:firstLine="1440"/>
      </w:pPr>
      <w:r w:rsidRPr="00FF15DE">
        <w:t>d.</w:t>
      </w:r>
      <w:r w:rsidRPr="00FF15DE">
        <w:tab/>
        <w:t>Work schedule, including NRC Appendix 4136, Hours of work and</w:t>
      </w:r>
    </w:p>
    <w:p w:rsidR="005954E8" w:rsidRPr="00FF15DE" w:rsidRDefault="005954E8">
      <w:pPr>
        <w:spacing w:line="240" w:lineRule="exact"/>
        <w:ind w:left="2160"/>
      </w:pPr>
      <w:r w:rsidRPr="00FF15DE">
        <w:t>Premium Pay</w:t>
      </w:r>
    </w:p>
    <w:p w:rsidR="005954E8" w:rsidRPr="00FF15DE" w:rsidRDefault="005954E8">
      <w:pPr>
        <w:spacing w:line="240" w:lineRule="exact"/>
      </w:pPr>
    </w:p>
    <w:p w:rsidR="005954E8" w:rsidRPr="00FF15DE" w:rsidRDefault="005954E8">
      <w:pPr>
        <w:pStyle w:val="Level1"/>
        <w:tabs>
          <w:tab w:val="left" w:pos="-1440"/>
          <w:tab w:val="num" w:pos="2160"/>
        </w:tabs>
        <w:spacing w:line="240" w:lineRule="exact"/>
      </w:pPr>
      <w:r w:rsidRPr="00FF15DE">
        <w:t>Use of government equipment, including computers (NUDOCS and ADAMS) and Management Directive 13.1, Property Management</w:t>
      </w:r>
    </w:p>
    <w:p w:rsidR="005954E8" w:rsidRPr="00FF15DE" w:rsidRDefault="005954E8">
      <w:pPr>
        <w:spacing w:line="240" w:lineRule="exact"/>
      </w:pPr>
    </w:p>
    <w:p w:rsidR="005954E8" w:rsidRPr="00FF15DE" w:rsidRDefault="005954E8">
      <w:pPr>
        <w:spacing w:line="240" w:lineRule="exact"/>
        <w:ind w:firstLine="1440"/>
      </w:pPr>
      <w:r w:rsidRPr="00FF15DE">
        <w:t>f.</w:t>
      </w:r>
      <w:r w:rsidRPr="00FF15DE">
        <w:tab/>
        <w:t>Union activities, including Management Directive 10.102, Labor-</w:t>
      </w:r>
    </w:p>
    <w:p w:rsidR="005954E8" w:rsidRPr="00FF15DE" w:rsidRDefault="005954E8">
      <w:pPr>
        <w:spacing w:line="240" w:lineRule="exact"/>
        <w:ind w:left="2160"/>
      </w:pPr>
      <w:r w:rsidRPr="00FF15DE">
        <w:t>Management Relations Program for Federal Employees</w:t>
      </w:r>
    </w:p>
    <w:p w:rsidR="005954E8" w:rsidRPr="00FF15DE" w:rsidRDefault="005954E8">
      <w:pPr>
        <w:spacing w:line="240" w:lineRule="exact"/>
      </w:pPr>
    </w:p>
    <w:p w:rsidR="005954E8" w:rsidRPr="00FF15DE" w:rsidRDefault="005954E8">
      <w:pPr>
        <w:spacing w:line="240" w:lineRule="exact"/>
        <w:sectPr w:rsidR="005954E8" w:rsidRPr="00FF15DE">
          <w:pgSz w:w="12240" w:h="15840"/>
          <w:pgMar w:top="720" w:right="1200" w:bottom="720" w:left="1200" w:header="720" w:footer="720" w:gutter="0"/>
          <w:cols w:space="720"/>
          <w:noEndnote/>
        </w:sectPr>
      </w:pPr>
    </w:p>
    <w:p w:rsidR="005954E8" w:rsidRPr="00FF15DE" w:rsidRDefault="005954E8">
      <w:pPr>
        <w:spacing w:line="240" w:lineRule="exact"/>
        <w:ind w:firstLine="1440"/>
      </w:pPr>
      <w:r w:rsidRPr="00FF15DE">
        <w:lastRenderedPageBreak/>
        <w:t>g.</w:t>
      </w:r>
      <w:r w:rsidRPr="00FF15DE">
        <w:tab/>
        <w:t>Communications outside NRC</w:t>
      </w:r>
    </w:p>
    <w:p w:rsidR="005954E8" w:rsidRPr="00FF15DE" w:rsidRDefault="005954E8">
      <w:pPr>
        <w:spacing w:line="240" w:lineRule="exact"/>
      </w:pPr>
    </w:p>
    <w:p w:rsidR="005954E8" w:rsidRPr="00FF15DE" w:rsidRDefault="005954E8">
      <w:pPr>
        <w:spacing w:line="240" w:lineRule="exact"/>
        <w:ind w:firstLine="1440"/>
      </w:pPr>
      <w:r w:rsidRPr="00FF15DE">
        <w:t>h.</w:t>
      </w:r>
      <w:r w:rsidRPr="00FF15DE">
        <w:tab/>
        <w:t>Policies on outside employment and acceptance of gifts</w:t>
      </w:r>
    </w:p>
    <w:p w:rsidR="005954E8" w:rsidRPr="00FF15DE" w:rsidRDefault="005954E8">
      <w:pPr>
        <w:spacing w:line="240" w:lineRule="exact"/>
      </w:pPr>
    </w:p>
    <w:p w:rsidR="005954E8" w:rsidRPr="00FF15DE" w:rsidRDefault="005954E8">
      <w:pPr>
        <w:spacing w:line="240" w:lineRule="exact"/>
        <w:ind w:firstLine="1440"/>
      </w:pPr>
      <w:proofErr w:type="spellStart"/>
      <w:r w:rsidRPr="00FF15DE">
        <w:t>i</w:t>
      </w:r>
      <w:proofErr w:type="spellEnd"/>
      <w:r w:rsidRPr="00FF15DE">
        <w:t>.</w:t>
      </w:r>
      <w:r w:rsidRPr="00FF15DE">
        <w:tab/>
        <w:t>Participation in political activities</w:t>
      </w:r>
    </w:p>
    <w:p w:rsidR="005954E8" w:rsidRPr="00FF15DE" w:rsidRDefault="005954E8">
      <w:pPr>
        <w:spacing w:line="240" w:lineRule="exact"/>
      </w:pPr>
    </w:p>
    <w:p w:rsidR="005954E8" w:rsidRPr="00FF15DE" w:rsidRDefault="005954E8">
      <w:pPr>
        <w:tabs>
          <w:tab w:val="left" w:pos="-1440"/>
        </w:tabs>
        <w:spacing w:line="240" w:lineRule="exact"/>
        <w:ind w:left="2160" w:hanging="720"/>
      </w:pPr>
      <w:r w:rsidRPr="00FF15DE">
        <w:t>j.</w:t>
      </w:r>
      <w:r w:rsidRPr="00FF15DE">
        <w:tab/>
        <w:t>Routing of mail and procedures for sending mail and materials (via U.S. Mail, Federal Express, etc.), including Management Directive 3.23, Mail Management</w:t>
      </w:r>
    </w:p>
    <w:p w:rsidR="005954E8" w:rsidRPr="00FF15DE" w:rsidRDefault="005954E8">
      <w:pPr>
        <w:spacing w:line="240" w:lineRule="exact"/>
      </w:pPr>
    </w:p>
    <w:p w:rsidR="005954E8" w:rsidRPr="00FF15DE" w:rsidRDefault="005954E8">
      <w:pPr>
        <w:spacing w:line="240" w:lineRule="exact"/>
        <w:ind w:firstLine="1440"/>
      </w:pPr>
      <w:r w:rsidRPr="00FF15DE">
        <w:t>k.</w:t>
      </w:r>
      <w:r w:rsidRPr="00FF15DE">
        <w:tab/>
        <w:t>Ordering of documents (</w:t>
      </w:r>
      <w:proofErr w:type="spellStart"/>
      <w:r w:rsidRPr="00FF15DE">
        <w:t>e.g</w:t>
      </w:r>
      <w:proofErr w:type="spellEnd"/>
      <w:r w:rsidRPr="00FF15DE">
        <w:t xml:space="preserve"> NUREGs)</w:t>
      </w:r>
    </w:p>
    <w:p w:rsidR="005954E8" w:rsidRPr="00FF15DE" w:rsidRDefault="005954E8">
      <w:pPr>
        <w:spacing w:line="240" w:lineRule="exact"/>
      </w:pPr>
    </w:p>
    <w:p w:rsidR="005954E8" w:rsidRPr="00FF15DE" w:rsidRDefault="005954E8">
      <w:pPr>
        <w:spacing w:line="240" w:lineRule="exact"/>
        <w:ind w:firstLine="1440"/>
      </w:pPr>
      <w:r w:rsidRPr="00FF15DE">
        <w:t>l.</w:t>
      </w:r>
      <w:r w:rsidRPr="00FF15DE">
        <w:tab/>
        <w:t>NMSS emergency and evacuation procedures</w:t>
      </w:r>
    </w:p>
    <w:p w:rsidR="005954E8" w:rsidRPr="00FF15DE" w:rsidRDefault="005954E8">
      <w:pPr>
        <w:spacing w:line="240" w:lineRule="exact"/>
      </w:pPr>
    </w:p>
    <w:p w:rsidR="005954E8" w:rsidRPr="00FF15DE" w:rsidRDefault="005954E8">
      <w:pPr>
        <w:spacing w:line="240" w:lineRule="exact"/>
        <w:ind w:firstLine="1440"/>
      </w:pPr>
      <w:r w:rsidRPr="00FF15DE">
        <w:t>m.</w:t>
      </w:r>
      <w:r w:rsidRPr="00FF15DE">
        <w:tab/>
        <w:t>Employee appraisal system and Individual Development Plan (IDP)</w:t>
      </w:r>
    </w:p>
    <w:p w:rsidR="005954E8" w:rsidRPr="00FF15DE" w:rsidRDefault="005954E8">
      <w:pPr>
        <w:spacing w:line="240" w:lineRule="exact"/>
      </w:pPr>
    </w:p>
    <w:p w:rsidR="005954E8" w:rsidRPr="00FF15DE" w:rsidRDefault="005954E8">
      <w:pPr>
        <w:tabs>
          <w:tab w:val="left" w:pos="-1440"/>
        </w:tabs>
        <w:spacing w:line="240" w:lineRule="exact"/>
        <w:ind w:left="2880" w:hanging="720"/>
      </w:pPr>
      <w:r w:rsidRPr="00FF15DE">
        <w:t xml:space="preserve">(1) </w:t>
      </w:r>
      <w:r w:rsidRPr="00FF15DE">
        <w:tab/>
        <w:t>Employee trial period (Management Directive 10.14, Employment and Staffing)</w:t>
      </w:r>
    </w:p>
    <w:p w:rsidR="005954E8" w:rsidRPr="00FF15DE" w:rsidRDefault="005954E8">
      <w:pPr>
        <w:spacing w:line="240" w:lineRule="exact"/>
      </w:pPr>
    </w:p>
    <w:p w:rsidR="005954E8" w:rsidRPr="00FF15DE" w:rsidRDefault="005954E8">
      <w:pPr>
        <w:tabs>
          <w:tab w:val="left" w:pos="-1440"/>
        </w:tabs>
        <w:spacing w:line="240" w:lineRule="exact"/>
        <w:ind w:left="2880" w:hanging="720"/>
      </w:pPr>
      <w:r w:rsidRPr="00FF15DE">
        <w:t>(2)</w:t>
      </w:r>
      <w:r w:rsidRPr="00FF15DE">
        <w:tab/>
        <w:t>Employee appraisals (Management Directive 10.67, Non-SES Performance Appraisal System)</w:t>
      </w:r>
    </w:p>
    <w:p w:rsidR="005954E8" w:rsidRPr="00FF15DE" w:rsidRDefault="005954E8">
      <w:pPr>
        <w:spacing w:line="240" w:lineRule="exact"/>
      </w:pPr>
    </w:p>
    <w:p w:rsidR="005954E8" w:rsidRPr="00FF15DE" w:rsidRDefault="005954E8">
      <w:pPr>
        <w:spacing w:line="240" w:lineRule="exact"/>
        <w:ind w:firstLine="1440"/>
      </w:pPr>
      <w:r w:rsidRPr="00FF15DE">
        <w:t>n.</w:t>
      </w:r>
      <w:r w:rsidRPr="00FF15DE">
        <w:tab/>
        <w:t>Differing Professional Views or Opinions (Management Directive</w:t>
      </w:r>
    </w:p>
    <w:p w:rsidR="005954E8" w:rsidRPr="00FF15DE" w:rsidRDefault="005954E8">
      <w:pPr>
        <w:spacing w:line="240" w:lineRule="exact"/>
        <w:ind w:left="2160"/>
      </w:pPr>
      <w:r w:rsidRPr="00FF15DE">
        <w:t>10.159, General Personnel Management Provisions)</w:t>
      </w:r>
    </w:p>
    <w:p w:rsidR="005954E8" w:rsidRPr="00FF15DE" w:rsidRDefault="005954E8">
      <w:pPr>
        <w:spacing w:line="240" w:lineRule="exact"/>
      </w:pPr>
    </w:p>
    <w:p w:rsidR="005954E8" w:rsidRPr="00FF15DE" w:rsidRDefault="005954E8">
      <w:pPr>
        <w:tabs>
          <w:tab w:val="left" w:pos="-1440"/>
        </w:tabs>
        <w:spacing w:line="240" w:lineRule="exact"/>
        <w:ind w:left="2160" w:hanging="720"/>
      </w:pPr>
      <w:proofErr w:type="gramStart"/>
      <w:r w:rsidRPr="00FF15DE">
        <w:t>o.</w:t>
      </w:r>
      <w:r w:rsidRPr="00FF15DE">
        <w:tab/>
        <w:t>NMSS</w:t>
      </w:r>
      <w:proofErr w:type="gramEnd"/>
      <w:r w:rsidRPr="00FF15DE">
        <w:t xml:space="preserve"> Delegation of Authority (September 18, 1995)</w:t>
      </w: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p>
    <w:p w:rsidR="005954E8" w:rsidRPr="00FF15DE" w:rsidRDefault="005954E8">
      <w:pPr>
        <w:spacing w:line="240" w:lineRule="exact"/>
      </w:pPr>
    </w:p>
    <w:p w:rsidR="005954E8" w:rsidRPr="00FF15DE" w:rsidRDefault="005954E8">
      <w:pPr>
        <w:tabs>
          <w:tab w:val="left" w:pos="-1440"/>
        </w:tabs>
        <w:spacing w:line="240" w:lineRule="exact"/>
        <w:ind w:left="720" w:hanging="720"/>
      </w:pPr>
      <w:r w:rsidRPr="00FF15DE">
        <w:t>B.</w:t>
      </w:r>
      <w:r w:rsidRPr="00FF15DE">
        <w:tab/>
        <w:t xml:space="preserve">The First Line Supervisor should discuss these policies and practices with the qualifying individual to ensure that the qualifying individual has a full and complete understanding. </w:t>
      </w:r>
    </w:p>
    <w:p w:rsidR="005954E8" w:rsidRPr="00FF15DE" w:rsidRDefault="005954E8">
      <w:pPr>
        <w:spacing w:line="240" w:lineRule="exact"/>
        <w:sectPr w:rsidR="005954E8" w:rsidRPr="00FF15DE">
          <w:type w:val="continuous"/>
          <w:pgSz w:w="12240" w:h="15840"/>
          <w:pgMar w:top="720" w:right="1200" w:bottom="720" w:left="1200" w:header="720" w:footer="720" w:gutter="0"/>
          <w:cols w:space="720"/>
          <w:noEndnote/>
        </w:sectPr>
      </w:pPr>
    </w:p>
    <w:p w:rsidR="005954E8" w:rsidRPr="00FF15DE" w:rsidRDefault="005954E8">
      <w:pPr>
        <w:tabs>
          <w:tab w:val="center" w:pos="4680"/>
        </w:tabs>
        <w:spacing w:line="240" w:lineRule="exact"/>
      </w:pPr>
      <w:r w:rsidRPr="00FF15DE">
        <w:lastRenderedPageBreak/>
        <w:tab/>
        <w:t>Qualification Guide 4</w:t>
      </w:r>
    </w:p>
    <w:p w:rsidR="005954E8" w:rsidRPr="00FF15DE" w:rsidRDefault="005954E8">
      <w:pPr>
        <w:tabs>
          <w:tab w:val="center" w:pos="4680"/>
        </w:tabs>
        <w:spacing w:line="240" w:lineRule="exact"/>
      </w:pPr>
      <w:r w:rsidRPr="00FF15DE">
        <w:tab/>
        <w:t>Regulatory Guidance</w:t>
      </w:r>
    </w:p>
    <w:p w:rsidR="005954E8" w:rsidRPr="00FF15DE" w:rsidRDefault="005954E8">
      <w:pPr>
        <w:spacing w:line="240" w:lineRule="exact"/>
        <w:jc w:val="both"/>
      </w:pPr>
    </w:p>
    <w:p w:rsidR="005954E8" w:rsidRPr="00FF15DE" w:rsidRDefault="005954E8">
      <w:pPr>
        <w:tabs>
          <w:tab w:val="left" w:pos="-1440"/>
        </w:tabs>
        <w:spacing w:line="240" w:lineRule="exact"/>
        <w:ind w:left="720" w:hanging="720"/>
        <w:jc w:val="both"/>
      </w:pPr>
      <w:r w:rsidRPr="00FF15DE">
        <w:t>A.</w:t>
      </w:r>
      <w:r w:rsidRPr="00FF15DE">
        <w:tab/>
        <w:t xml:space="preserve">A selection of currently applicable regulatory guidance should be identified by the First Line Supervisor.  These references should include those listed below that are within the particular area of reviewer's technical expertise and should be documented.  The qualifying individual should be expected to have a general knowledge of the topics addressed in the references.  The review may be accomplished by self-study, study-quizzes, briefings, or discussions. </w:t>
      </w:r>
    </w:p>
    <w:p w:rsidR="005954E8" w:rsidRPr="00FF15DE" w:rsidRDefault="005954E8">
      <w:pPr>
        <w:spacing w:line="240" w:lineRule="exact"/>
        <w:jc w:val="both"/>
      </w:pPr>
    </w:p>
    <w:p w:rsidR="005954E8" w:rsidRPr="00FF15DE" w:rsidRDefault="005954E8">
      <w:pPr>
        <w:spacing w:line="240" w:lineRule="exact"/>
        <w:ind w:firstLine="720"/>
        <w:jc w:val="both"/>
      </w:pPr>
      <w:r w:rsidRPr="00FF15DE">
        <w:t>1.</w:t>
      </w:r>
      <w:r w:rsidRPr="00FF15DE">
        <w:tab/>
        <w:t>Regulatory Guides (use latest revision)</w:t>
      </w:r>
    </w:p>
    <w:p w:rsidR="005954E8" w:rsidRPr="00FF15DE" w:rsidRDefault="005954E8">
      <w:pPr>
        <w:spacing w:line="240" w:lineRule="exact"/>
        <w:jc w:val="both"/>
      </w:pPr>
    </w:p>
    <w:p w:rsidR="005954E8" w:rsidRPr="00FF15DE" w:rsidRDefault="000C2D0E">
      <w:pPr>
        <w:tabs>
          <w:tab w:val="left" w:pos="-1440"/>
        </w:tabs>
        <w:spacing w:line="240" w:lineRule="exact"/>
        <w:ind w:left="3600" w:hanging="2160"/>
        <w:jc w:val="both"/>
      </w:pPr>
      <w:r>
        <w:t>3.5</w:t>
      </w:r>
      <w:r>
        <w:tab/>
      </w:r>
      <w:r w:rsidR="005954E8" w:rsidRPr="00FF15DE">
        <w:t>Standard Format and Content of License Applications for Uranium Mills</w:t>
      </w:r>
    </w:p>
    <w:p w:rsidR="005954E8" w:rsidRPr="00FF15DE" w:rsidRDefault="005954E8">
      <w:pPr>
        <w:spacing w:line="240" w:lineRule="exact"/>
        <w:jc w:val="both"/>
      </w:pPr>
    </w:p>
    <w:p w:rsidR="005954E8" w:rsidRPr="00FF15DE" w:rsidRDefault="000C2D0E">
      <w:pPr>
        <w:tabs>
          <w:tab w:val="left" w:pos="-1440"/>
        </w:tabs>
        <w:spacing w:line="240" w:lineRule="exact"/>
        <w:ind w:left="3600" w:hanging="2160"/>
        <w:jc w:val="both"/>
      </w:pPr>
      <w:r>
        <w:t>3.8</w:t>
      </w:r>
      <w:r>
        <w:tab/>
      </w:r>
      <w:r w:rsidR="005954E8" w:rsidRPr="00FF15DE">
        <w:t>Preparation of Environmental Reports for Uranium Mills</w:t>
      </w:r>
    </w:p>
    <w:p w:rsidR="005954E8" w:rsidRPr="00FF15DE" w:rsidRDefault="005954E8">
      <w:pPr>
        <w:spacing w:line="240" w:lineRule="exact"/>
        <w:jc w:val="both"/>
      </w:pPr>
    </w:p>
    <w:p w:rsidR="005954E8" w:rsidRPr="00FF15DE" w:rsidRDefault="000C2D0E">
      <w:pPr>
        <w:tabs>
          <w:tab w:val="left" w:pos="-1440"/>
        </w:tabs>
        <w:spacing w:line="240" w:lineRule="exact"/>
        <w:ind w:left="3600" w:hanging="2160"/>
        <w:jc w:val="both"/>
      </w:pPr>
      <w:r>
        <w:t>3.11</w:t>
      </w:r>
      <w:r>
        <w:tab/>
      </w:r>
      <w:r w:rsidR="005954E8" w:rsidRPr="00FF15DE">
        <w:t>Design, Construction, and Inspection of Embankment Retention Systems for Uranium Mills</w:t>
      </w:r>
    </w:p>
    <w:p w:rsidR="005954E8" w:rsidRPr="00FF15DE" w:rsidRDefault="005954E8">
      <w:pPr>
        <w:spacing w:line="240" w:lineRule="exact"/>
        <w:jc w:val="both"/>
      </w:pPr>
    </w:p>
    <w:p w:rsidR="005954E8" w:rsidRPr="00FF15DE" w:rsidRDefault="000C2D0E">
      <w:pPr>
        <w:tabs>
          <w:tab w:val="left" w:pos="-1440"/>
        </w:tabs>
        <w:spacing w:line="240" w:lineRule="exact"/>
        <w:ind w:left="3600" w:hanging="2160"/>
        <w:jc w:val="both"/>
      </w:pPr>
      <w:r>
        <w:t>3.46</w:t>
      </w:r>
      <w:r>
        <w:tab/>
      </w:r>
      <w:r w:rsidR="005954E8" w:rsidRPr="00FF15DE">
        <w:t>Standard Format and Content of License Applications, including Environmental Reports, for In-Situ Uranium Solution Mining</w:t>
      </w:r>
    </w:p>
    <w:p w:rsidR="005954E8" w:rsidRPr="00FF15DE" w:rsidRDefault="005954E8">
      <w:pPr>
        <w:spacing w:line="240" w:lineRule="exact"/>
        <w:jc w:val="both"/>
      </w:pPr>
    </w:p>
    <w:p w:rsidR="005954E8" w:rsidRPr="00FF15DE" w:rsidRDefault="000C2D0E">
      <w:pPr>
        <w:tabs>
          <w:tab w:val="left" w:pos="-1440"/>
        </w:tabs>
        <w:spacing w:line="240" w:lineRule="exact"/>
        <w:ind w:left="3600" w:hanging="2160"/>
        <w:jc w:val="both"/>
      </w:pPr>
      <w:r>
        <w:t>3.56</w:t>
      </w:r>
      <w:r>
        <w:tab/>
      </w:r>
      <w:r w:rsidR="005954E8" w:rsidRPr="00FF15DE">
        <w:t>General Guidance for Designing, Testing, Operating and Maintaining Emission Control Devices at Uranium Mills</w:t>
      </w:r>
    </w:p>
    <w:p w:rsidR="005954E8" w:rsidRPr="00FF15DE" w:rsidRDefault="005954E8">
      <w:pPr>
        <w:spacing w:line="240" w:lineRule="exact"/>
        <w:jc w:val="both"/>
      </w:pPr>
    </w:p>
    <w:p w:rsidR="005954E8" w:rsidRPr="00FF15DE" w:rsidRDefault="000C2D0E">
      <w:pPr>
        <w:tabs>
          <w:tab w:val="left" w:pos="-1440"/>
        </w:tabs>
        <w:spacing w:line="240" w:lineRule="exact"/>
        <w:ind w:left="3600" w:hanging="2160"/>
        <w:jc w:val="both"/>
      </w:pPr>
      <w:r>
        <w:t>3.59</w:t>
      </w:r>
      <w:r>
        <w:tab/>
      </w:r>
      <w:r w:rsidR="005954E8" w:rsidRPr="00FF15DE">
        <w:t>Methods for Estimating Radioactive and Toxic Airborne Source Terms for Uranium Milling Operations</w:t>
      </w:r>
    </w:p>
    <w:p w:rsidR="005954E8" w:rsidRPr="00FF15DE" w:rsidRDefault="005954E8">
      <w:pPr>
        <w:spacing w:line="240" w:lineRule="exact"/>
        <w:jc w:val="both"/>
      </w:pPr>
    </w:p>
    <w:p w:rsidR="005954E8" w:rsidRPr="00FF15DE" w:rsidRDefault="000C2D0E">
      <w:pPr>
        <w:tabs>
          <w:tab w:val="left" w:pos="-1440"/>
        </w:tabs>
        <w:spacing w:line="240" w:lineRule="exact"/>
        <w:ind w:left="3600" w:hanging="2160"/>
        <w:jc w:val="both"/>
      </w:pPr>
      <w:r>
        <w:t>3.63</w:t>
      </w:r>
      <w:r>
        <w:tab/>
      </w:r>
      <w:r w:rsidR="005954E8" w:rsidRPr="00FF15DE">
        <w:t>Onsite Meteorological Measurement Program for Uranium Recovery Facilities-Data Acquisition and Reporting</w:t>
      </w:r>
    </w:p>
    <w:p w:rsidR="005954E8" w:rsidRPr="00FF15DE" w:rsidRDefault="005954E8">
      <w:pPr>
        <w:spacing w:line="240" w:lineRule="exact"/>
        <w:jc w:val="both"/>
      </w:pPr>
    </w:p>
    <w:p w:rsidR="005954E8" w:rsidRPr="00FF15DE" w:rsidRDefault="000C2D0E">
      <w:pPr>
        <w:tabs>
          <w:tab w:val="left" w:pos="-1440"/>
        </w:tabs>
        <w:spacing w:line="240" w:lineRule="exact"/>
        <w:ind w:left="3600" w:hanging="2160"/>
        <w:jc w:val="both"/>
      </w:pPr>
      <w:r>
        <w:t>4.15</w:t>
      </w:r>
      <w:r>
        <w:tab/>
      </w:r>
      <w:r w:rsidR="005954E8" w:rsidRPr="00FF15DE">
        <w:t>Quality Assurance for Radiological Monitoring Programs (Normal Operations)-Effluent Streams and the Environment</w:t>
      </w:r>
    </w:p>
    <w:p w:rsidR="005954E8" w:rsidRPr="00FF15DE" w:rsidRDefault="005954E8">
      <w:pPr>
        <w:spacing w:line="240" w:lineRule="exact"/>
        <w:jc w:val="both"/>
      </w:pPr>
      <w:bookmarkStart w:id="118" w:name="QuickMark"/>
      <w:bookmarkEnd w:id="118"/>
    </w:p>
    <w:p w:rsidR="005954E8" w:rsidRPr="00FF15DE" w:rsidRDefault="000C2D0E">
      <w:pPr>
        <w:tabs>
          <w:tab w:val="left" w:pos="-1440"/>
        </w:tabs>
        <w:spacing w:line="240" w:lineRule="exact"/>
        <w:ind w:left="3600" w:hanging="2160"/>
        <w:jc w:val="both"/>
      </w:pPr>
      <w:r>
        <w:t>8.37</w:t>
      </w:r>
      <w:r>
        <w:tab/>
      </w:r>
      <w:r w:rsidR="005954E8" w:rsidRPr="00FF15DE">
        <w:t>ALARA Levels for Effluents from Material Facilities</w:t>
      </w:r>
    </w:p>
    <w:p w:rsidR="005954E8" w:rsidRPr="00FF15DE" w:rsidRDefault="005954E8">
      <w:pPr>
        <w:spacing w:line="240" w:lineRule="exact"/>
        <w:jc w:val="both"/>
      </w:pPr>
    </w:p>
    <w:p w:rsidR="005954E8" w:rsidRPr="00FF15DE" w:rsidRDefault="005954E8">
      <w:pPr>
        <w:spacing w:line="240" w:lineRule="exact"/>
        <w:ind w:firstLine="1440"/>
        <w:jc w:val="both"/>
      </w:pPr>
      <w:r w:rsidRPr="00FF15DE">
        <w:t>Others as selected by the First Line Supervisor</w:t>
      </w:r>
    </w:p>
    <w:p w:rsidR="005954E8" w:rsidRPr="00FF15DE" w:rsidRDefault="005954E8">
      <w:pPr>
        <w:spacing w:line="240" w:lineRule="exact"/>
        <w:jc w:val="both"/>
      </w:pPr>
    </w:p>
    <w:p w:rsidR="005954E8" w:rsidRPr="00FF15DE" w:rsidRDefault="005954E8">
      <w:pPr>
        <w:spacing w:line="240" w:lineRule="exact"/>
        <w:ind w:firstLine="720"/>
        <w:jc w:val="both"/>
      </w:pPr>
      <w:r w:rsidRPr="00FF15DE">
        <w:t>2.</w:t>
      </w:r>
      <w:r w:rsidRPr="00FF15DE">
        <w:tab/>
        <w:t>Information Notices (IN) and Bulletins (BL)</w:t>
      </w:r>
    </w:p>
    <w:p w:rsidR="005954E8" w:rsidRPr="00FF15DE" w:rsidRDefault="005954E8">
      <w:pPr>
        <w:spacing w:line="240" w:lineRule="exact"/>
        <w:jc w:val="both"/>
      </w:pPr>
    </w:p>
    <w:p w:rsidR="005954E8" w:rsidRPr="00FF15DE" w:rsidRDefault="005954E8">
      <w:pPr>
        <w:tabs>
          <w:tab w:val="left" w:pos="-1440"/>
        </w:tabs>
        <w:spacing w:line="240" w:lineRule="exact"/>
        <w:ind w:left="3600" w:hanging="2160"/>
        <w:jc w:val="both"/>
      </w:pPr>
      <w:r w:rsidRPr="00FF15DE">
        <w:t>IN 9</w:t>
      </w:r>
      <w:r w:rsidR="000C2D0E">
        <w:t>3-60</w:t>
      </w:r>
      <w:r w:rsidR="000C2D0E">
        <w:tab/>
      </w:r>
      <w:r w:rsidRPr="00FF15DE">
        <w:t>Reporting Fuel Cycle and Materials Events to the NRC Operations Center, Supplement 1</w:t>
      </w:r>
    </w:p>
    <w:p w:rsidR="005954E8" w:rsidRPr="00FF15DE" w:rsidRDefault="005954E8">
      <w:pPr>
        <w:spacing w:line="240" w:lineRule="exact"/>
        <w:jc w:val="both"/>
      </w:pPr>
    </w:p>
    <w:p w:rsidR="005954E8" w:rsidRPr="00FF15DE" w:rsidRDefault="000C2D0E">
      <w:pPr>
        <w:tabs>
          <w:tab w:val="left" w:pos="-1440"/>
        </w:tabs>
        <w:spacing w:line="240" w:lineRule="exact"/>
        <w:ind w:left="3600" w:hanging="2160"/>
        <w:jc w:val="both"/>
      </w:pPr>
      <w:r>
        <w:t>IN 94-023</w:t>
      </w:r>
      <w:r>
        <w:tab/>
      </w:r>
      <w:r w:rsidR="005954E8" w:rsidRPr="00FF15DE">
        <w:t>Guidance to Hazardous, Radioactive and Mixed Waste Generators on Elements of Waste Minimization</w:t>
      </w:r>
    </w:p>
    <w:p w:rsidR="005954E8" w:rsidRPr="00FF15DE" w:rsidRDefault="005954E8">
      <w:pPr>
        <w:spacing w:line="240" w:lineRule="exact"/>
        <w:jc w:val="both"/>
      </w:pPr>
    </w:p>
    <w:p w:rsidR="005954E8" w:rsidRPr="00FF15DE" w:rsidRDefault="000C2D0E">
      <w:pPr>
        <w:tabs>
          <w:tab w:val="left" w:pos="-1440"/>
        </w:tabs>
        <w:spacing w:line="240" w:lineRule="exact"/>
        <w:ind w:left="3600" w:hanging="2160"/>
        <w:jc w:val="both"/>
      </w:pPr>
      <w:r>
        <w:t>IN 95-055</w:t>
      </w:r>
      <w:r>
        <w:tab/>
      </w:r>
      <w:r w:rsidR="005954E8" w:rsidRPr="00FF15DE">
        <w:t>Handling Uncontaminated Yellowcakes Outside of Facility Processing Circuit</w:t>
      </w:r>
    </w:p>
    <w:p w:rsidR="005954E8" w:rsidRPr="00FF15DE" w:rsidRDefault="005954E8">
      <w:pPr>
        <w:spacing w:line="240" w:lineRule="exact"/>
        <w:jc w:val="both"/>
      </w:pPr>
    </w:p>
    <w:p w:rsidR="005954E8" w:rsidRPr="00FF15DE" w:rsidRDefault="000C2D0E">
      <w:pPr>
        <w:tabs>
          <w:tab w:val="left" w:pos="-1440"/>
        </w:tabs>
        <w:spacing w:line="240" w:lineRule="exact"/>
        <w:ind w:left="3600" w:hanging="2160"/>
        <w:jc w:val="both"/>
      </w:pPr>
      <w:r>
        <w:t>IN 96-047</w:t>
      </w:r>
      <w:r>
        <w:tab/>
      </w:r>
      <w:r w:rsidR="005954E8" w:rsidRPr="00FF15DE">
        <w:t xml:space="preserve">Record Keeping, Decommissioning Notifications for Disposals of </w:t>
      </w:r>
      <w:proofErr w:type="spellStart"/>
      <w:r w:rsidR="005954E8" w:rsidRPr="00FF15DE">
        <w:t>Radwaste</w:t>
      </w:r>
      <w:proofErr w:type="spellEnd"/>
      <w:r w:rsidR="005954E8" w:rsidRPr="00FF15DE">
        <w:t xml:space="preserve"> by Land Burial</w:t>
      </w:r>
    </w:p>
    <w:p w:rsidR="005954E8" w:rsidRPr="00FF15DE" w:rsidRDefault="005954E8">
      <w:pPr>
        <w:spacing w:line="240" w:lineRule="exact"/>
        <w:jc w:val="both"/>
      </w:pPr>
    </w:p>
    <w:p w:rsidR="005954E8" w:rsidRPr="00FF15DE" w:rsidRDefault="000C2D0E">
      <w:pPr>
        <w:tabs>
          <w:tab w:val="left" w:pos="-1440"/>
        </w:tabs>
        <w:spacing w:line="240" w:lineRule="exact"/>
        <w:ind w:left="3600" w:hanging="2160"/>
        <w:jc w:val="both"/>
      </w:pPr>
      <w:r>
        <w:t>IN 97-050</w:t>
      </w:r>
      <w:r>
        <w:tab/>
      </w:r>
      <w:r w:rsidR="005954E8" w:rsidRPr="00FF15DE">
        <w:t>Contaminated Lead Products</w:t>
      </w:r>
    </w:p>
    <w:p w:rsidR="005954E8" w:rsidRPr="00FF15DE" w:rsidRDefault="005954E8">
      <w:pPr>
        <w:spacing w:line="240" w:lineRule="exact"/>
        <w:jc w:val="both"/>
      </w:pPr>
    </w:p>
    <w:p w:rsidR="005954E8" w:rsidRPr="00FF15DE" w:rsidRDefault="005954E8">
      <w:pPr>
        <w:spacing w:line="240" w:lineRule="exact"/>
        <w:jc w:val="both"/>
      </w:pPr>
    </w:p>
    <w:p w:rsidR="005954E8" w:rsidRPr="00FF15DE" w:rsidRDefault="005954E8">
      <w:pPr>
        <w:spacing w:line="240" w:lineRule="exact"/>
        <w:jc w:val="both"/>
        <w:sectPr w:rsidR="005954E8" w:rsidRPr="00FF15DE">
          <w:pgSz w:w="12240" w:h="15840"/>
          <w:pgMar w:top="720" w:right="1440" w:bottom="720" w:left="1440" w:header="720" w:footer="720" w:gutter="0"/>
          <w:cols w:space="720"/>
          <w:noEndnote/>
        </w:sectPr>
      </w:pPr>
    </w:p>
    <w:p w:rsidR="005954E8" w:rsidRPr="00FF15DE" w:rsidRDefault="005954E8">
      <w:pPr>
        <w:widowControl/>
        <w:spacing w:line="240" w:lineRule="exact"/>
        <w:jc w:val="both"/>
      </w:pPr>
    </w:p>
    <w:p w:rsidR="005954E8" w:rsidRPr="00FF15DE" w:rsidRDefault="000C2D0E">
      <w:pPr>
        <w:widowControl/>
        <w:tabs>
          <w:tab w:val="left" w:pos="-1440"/>
        </w:tabs>
        <w:spacing w:line="240" w:lineRule="exact"/>
        <w:ind w:left="3600" w:hanging="2160"/>
        <w:jc w:val="both"/>
      </w:pPr>
      <w:r>
        <w:t>IN 97-055</w:t>
      </w:r>
      <w:r>
        <w:tab/>
      </w:r>
      <w:r w:rsidR="005954E8" w:rsidRPr="00FF15DE">
        <w:t>Calculation of Surface Activity for Contaminated Equipment and Materials</w:t>
      </w:r>
    </w:p>
    <w:p w:rsidR="005954E8" w:rsidRPr="00FF15DE" w:rsidRDefault="005954E8">
      <w:pPr>
        <w:widowControl/>
        <w:spacing w:line="240" w:lineRule="exact"/>
        <w:jc w:val="both"/>
      </w:pPr>
    </w:p>
    <w:p w:rsidR="005954E8" w:rsidRPr="00FF15DE" w:rsidRDefault="000C2D0E">
      <w:pPr>
        <w:widowControl/>
        <w:tabs>
          <w:tab w:val="left" w:pos="-1440"/>
        </w:tabs>
        <w:spacing w:line="240" w:lineRule="exact"/>
        <w:ind w:left="3600" w:hanging="2160"/>
        <w:jc w:val="both"/>
      </w:pPr>
      <w:r>
        <w:t>IN 97-057</w:t>
      </w:r>
      <w:r>
        <w:tab/>
      </w:r>
      <w:r w:rsidR="005954E8" w:rsidRPr="00FF15DE">
        <w:t>Leak Testing of Packaging used in Transport of Radioactive Material</w:t>
      </w:r>
    </w:p>
    <w:p w:rsidR="005954E8" w:rsidRPr="00FF15DE" w:rsidRDefault="005954E8">
      <w:pPr>
        <w:widowControl/>
        <w:spacing w:line="240" w:lineRule="exact"/>
        <w:jc w:val="both"/>
      </w:pPr>
    </w:p>
    <w:p w:rsidR="005954E8" w:rsidRPr="00FF15DE" w:rsidRDefault="000C2D0E">
      <w:pPr>
        <w:widowControl/>
        <w:tabs>
          <w:tab w:val="left" w:pos="-1440"/>
        </w:tabs>
        <w:spacing w:line="240" w:lineRule="exact"/>
        <w:ind w:left="3600" w:hanging="2160"/>
        <w:jc w:val="both"/>
      </w:pPr>
      <w:r>
        <w:t>IN 97-058</w:t>
      </w:r>
      <w:r>
        <w:tab/>
      </w:r>
      <w:r w:rsidR="005954E8" w:rsidRPr="00FF15DE">
        <w:t>Mechanical Integrity of In-Situ Leach Injection Wells &amp; Piping</w:t>
      </w:r>
    </w:p>
    <w:p w:rsidR="005954E8" w:rsidRPr="00FF15DE" w:rsidRDefault="005954E8">
      <w:pPr>
        <w:widowControl/>
        <w:spacing w:line="240" w:lineRule="exact"/>
        <w:jc w:val="both"/>
      </w:pPr>
    </w:p>
    <w:p w:rsidR="005954E8" w:rsidRPr="00FF15DE" w:rsidRDefault="005954E8">
      <w:pPr>
        <w:widowControl/>
        <w:spacing w:line="240" w:lineRule="exact"/>
        <w:ind w:firstLine="1440"/>
        <w:jc w:val="both"/>
      </w:pPr>
      <w:r w:rsidRPr="00FF15DE">
        <w:t>Others as selected by the First Line Supervisor</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3.</w:t>
      </w:r>
      <w:r w:rsidRPr="00FF15DE">
        <w:tab/>
        <w:t>NUREGs (latest revision, where applicable)</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3600" w:hanging="2160"/>
        <w:jc w:val="both"/>
      </w:pPr>
      <w:r w:rsidRPr="00FF15DE">
        <w:t>NURE</w:t>
      </w:r>
      <w:r w:rsidR="000C2D0E">
        <w:t>G 1330</w:t>
      </w:r>
      <w:r w:rsidR="000C2D0E">
        <w:tab/>
      </w:r>
      <w:r w:rsidRPr="00FF15DE">
        <w:t>Manual for the Review of Financial Assurance Mechanisms for Decommissioning under 10 CFR 30, 40, 70, and 72</w:t>
      </w:r>
    </w:p>
    <w:p w:rsidR="005954E8" w:rsidRPr="00FF15DE" w:rsidRDefault="005954E8">
      <w:pPr>
        <w:widowControl/>
        <w:spacing w:line="240" w:lineRule="exact"/>
        <w:jc w:val="both"/>
      </w:pPr>
    </w:p>
    <w:p w:rsidR="005954E8" w:rsidRPr="00FF15DE" w:rsidRDefault="000C2D0E">
      <w:pPr>
        <w:widowControl/>
        <w:tabs>
          <w:tab w:val="left" w:pos="-1440"/>
        </w:tabs>
        <w:spacing w:line="240" w:lineRule="exact"/>
        <w:ind w:left="3600" w:hanging="2160"/>
        <w:jc w:val="both"/>
      </w:pPr>
      <w:r>
        <w:t>NUREG 1569</w:t>
      </w:r>
      <w:r>
        <w:tab/>
      </w:r>
      <w:r w:rsidR="005954E8" w:rsidRPr="00FF15DE">
        <w:t>Draft Standard Review Plan (SRP) for In Situ Leach Uranium Extraction License Applications</w:t>
      </w:r>
    </w:p>
    <w:p w:rsidR="005954E8" w:rsidRPr="00FF15DE" w:rsidRDefault="005954E8">
      <w:pPr>
        <w:widowControl/>
        <w:spacing w:line="240" w:lineRule="exact"/>
        <w:jc w:val="both"/>
      </w:pPr>
    </w:p>
    <w:p w:rsidR="005954E8" w:rsidRPr="00FF15DE" w:rsidRDefault="000C2D0E">
      <w:pPr>
        <w:widowControl/>
        <w:tabs>
          <w:tab w:val="left" w:pos="-1440"/>
        </w:tabs>
        <w:spacing w:line="240" w:lineRule="exact"/>
        <w:ind w:left="3600" w:hanging="2160"/>
        <w:jc w:val="both"/>
      </w:pPr>
      <w:r>
        <w:t>NUREG 1621</w:t>
      </w:r>
      <w:r>
        <w:tab/>
      </w:r>
      <w:r w:rsidR="005954E8" w:rsidRPr="00FF15DE">
        <w:t>Final SRP for the Review of Remedial Action of Inactive Mill Tailings Sites under Title I of the UMTRCA</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3600" w:hanging="2160"/>
        <w:jc w:val="both"/>
      </w:pPr>
      <w:r w:rsidRPr="00FF15DE">
        <w:t>NUREG/CR-4884</w:t>
      </w:r>
      <w:r w:rsidRPr="00FF15DE">
        <w:tab/>
        <w:t>Interpretation of Bioassay Measurements</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3600" w:hanging="2160"/>
        <w:jc w:val="both"/>
      </w:pPr>
      <w:r w:rsidRPr="00FF15DE">
        <w:t>NUREG/CR-5849</w:t>
      </w:r>
      <w:r w:rsidRPr="00FF15DE">
        <w:tab/>
        <w:t>Manual for Conducting Radiological Surveys in Support of License Termination</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3600" w:hanging="2160"/>
        <w:jc w:val="both"/>
      </w:pPr>
      <w:r w:rsidRPr="00FF15DE">
        <w:t>NUREG/CR-6232</w:t>
      </w:r>
      <w:r w:rsidRPr="00FF15DE">
        <w:tab/>
        <w:t>Assessing the Environmental Availability of Uranium in Soils and Sediments</w:t>
      </w:r>
    </w:p>
    <w:p w:rsidR="005954E8" w:rsidRPr="00FF15DE" w:rsidRDefault="005954E8">
      <w:pPr>
        <w:widowControl/>
        <w:spacing w:line="240" w:lineRule="exact"/>
        <w:jc w:val="both"/>
      </w:pPr>
    </w:p>
    <w:p w:rsidR="005954E8" w:rsidRPr="00FF15DE" w:rsidRDefault="005954E8">
      <w:pPr>
        <w:widowControl/>
        <w:spacing w:line="240" w:lineRule="exact"/>
        <w:ind w:firstLine="1440"/>
        <w:jc w:val="both"/>
      </w:pPr>
      <w:r w:rsidRPr="00FF15DE">
        <w:t>Others as selected by the First Line Supervisor</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4.</w:t>
      </w:r>
      <w:r w:rsidRPr="00FF15DE">
        <w:tab/>
        <w:t>Generic Letters (GL)</w:t>
      </w:r>
    </w:p>
    <w:p w:rsidR="005954E8" w:rsidRPr="00FF15DE" w:rsidRDefault="005954E8">
      <w:pPr>
        <w:widowControl/>
        <w:spacing w:line="240" w:lineRule="exact"/>
        <w:jc w:val="both"/>
      </w:pPr>
    </w:p>
    <w:p w:rsidR="005954E8" w:rsidRPr="00FF15DE" w:rsidRDefault="000C2D0E">
      <w:pPr>
        <w:widowControl/>
        <w:tabs>
          <w:tab w:val="left" w:pos="-1440"/>
        </w:tabs>
        <w:spacing w:line="240" w:lineRule="exact"/>
        <w:ind w:left="3600" w:hanging="2160"/>
        <w:jc w:val="both"/>
      </w:pPr>
      <w:r>
        <w:t>97-03</w:t>
      </w:r>
      <w:r>
        <w:tab/>
      </w:r>
      <w:r w:rsidR="005954E8" w:rsidRPr="00FF15DE">
        <w:t>Annual Financial Surety Update Requirements for Uranium Recovery Licensees</w:t>
      </w:r>
    </w:p>
    <w:p w:rsidR="005954E8" w:rsidRPr="00FF15DE" w:rsidRDefault="005954E8">
      <w:pPr>
        <w:widowControl/>
        <w:spacing w:line="240" w:lineRule="exact"/>
        <w:jc w:val="both"/>
      </w:pPr>
    </w:p>
    <w:p w:rsidR="005954E8" w:rsidRPr="00FF15DE" w:rsidRDefault="005954E8">
      <w:pPr>
        <w:widowControl/>
        <w:spacing w:line="240" w:lineRule="exact"/>
        <w:ind w:firstLine="1440"/>
        <w:jc w:val="both"/>
      </w:pPr>
      <w:r w:rsidRPr="00FF15DE">
        <w:t>Others as selected by the First Line Supervisor.</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5.</w:t>
      </w:r>
      <w:r w:rsidRPr="00FF15DE">
        <w:tab/>
        <w:t>Federal Register Notices (FR)</w:t>
      </w:r>
    </w:p>
    <w:p w:rsidR="005954E8" w:rsidRPr="00FF15DE" w:rsidRDefault="005954E8">
      <w:pPr>
        <w:widowControl/>
        <w:spacing w:line="240" w:lineRule="exact"/>
        <w:jc w:val="both"/>
      </w:pPr>
    </w:p>
    <w:p w:rsidR="005954E8" w:rsidRPr="00FF15DE" w:rsidRDefault="000C2D0E">
      <w:pPr>
        <w:widowControl/>
        <w:tabs>
          <w:tab w:val="left" w:pos="-1440"/>
        </w:tabs>
        <w:spacing w:line="240" w:lineRule="exact"/>
        <w:ind w:left="3600" w:hanging="2160"/>
        <w:jc w:val="both"/>
      </w:pPr>
      <w:r>
        <w:t>62 FR 39058</w:t>
      </w:r>
      <w:r>
        <w:tab/>
      </w:r>
      <w:r w:rsidR="005954E8" w:rsidRPr="00FF15DE">
        <w:t>Minimization of contamination (July 21, 1997)</w:t>
      </w:r>
    </w:p>
    <w:p w:rsidR="005954E8" w:rsidRPr="00FF15DE" w:rsidRDefault="005954E8">
      <w:pPr>
        <w:widowControl/>
        <w:spacing w:line="240" w:lineRule="exact"/>
        <w:jc w:val="both"/>
      </w:pPr>
    </w:p>
    <w:p w:rsidR="005954E8" w:rsidRPr="00FF15DE" w:rsidRDefault="000C2D0E">
      <w:pPr>
        <w:widowControl/>
        <w:tabs>
          <w:tab w:val="left" w:pos="-1440"/>
        </w:tabs>
        <w:spacing w:line="240" w:lineRule="exact"/>
        <w:ind w:left="3600" w:hanging="2160"/>
        <w:jc w:val="both"/>
      </w:pPr>
      <w:r>
        <w:t>60 FR 49296</w:t>
      </w:r>
      <w:r>
        <w:tab/>
        <w:t xml:space="preserve"> </w:t>
      </w:r>
      <w:r w:rsidR="005954E8" w:rsidRPr="00FF15DE">
        <w:t>Final Revised Guidance on Disposal of Non-Atomic Energy Act of 1954, Section 11e</w:t>
      </w:r>
      <w:proofErr w:type="gramStart"/>
      <w:r w:rsidR="005954E8" w:rsidRPr="00FF15DE">
        <w:t>.(</w:t>
      </w:r>
      <w:proofErr w:type="gramEnd"/>
      <w:r w:rsidR="005954E8" w:rsidRPr="00FF15DE">
        <w:t>2) Byproduct Material in Tailings Impoundments (September 22, 1995)</w:t>
      </w:r>
    </w:p>
    <w:p w:rsidR="005954E8" w:rsidRPr="00FF15DE" w:rsidRDefault="005954E8">
      <w:pPr>
        <w:widowControl/>
        <w:spacing w:line="240" w:lineRule="exact"/>
        <w:jc w:val="both"/>
      </w:pPr>
    </w:p>
    <w:p w:rsidR="005954E8" w:rsidRPr="00FF15DE" w:rsidRDefault="005954E8">
      <w:pPr>
        <w:widowControl/>
        <w:spacing w:line="240" w:lineRule="exact"/>
        <w:ind w:firstLine="1440"/>
        <w:jc w:val="both"/>
      </w:pPr>
      <w:r w:rsidRPr="00FF15DE">
        <w:t>Others as selected by the First Line Supervisor.</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6.</w:t>
      </w:r>
      <w:r w:rsidRPr="00FF15DE">
        <w:tab/>
        <w:t>Policy and Guidance Directives</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160"/>
        <w:jc w:val="both"/>
      </w:pPr>
      <w:r>
        <w:t>PGD 8-01</w:t>
      </w:r>
      <w:r>
        <w:tab/>
      </w:r>
      <w:r w:rsidR="005954E8" w:rsidRPr="00FF15DE">
        <w:t>Guidelines for Decontamination of Facilities and Equipment Prior to Release for Unrestricted Use or Termination of Byproduct, Source, and Special Nuclear Material Licensees, November 1983</w:t>
      </w: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spacing w:line="240" w:lineRule="exact"/>
        <w:jc w:val="both"/>
        <w:sectPr w:rsidR="005954E8" w:rsidRPr="00FF15DE">
          <w:type w:val="continuous"/>
          <w:pgSz w:w="12240" w:h="15840"/>
          <w:pgMar w:top="720" w:right="1440" w:bottom="720" w:left="1440" w:header="720" w:footer="720" w:gutter="0"/>
          <w:cols w:space="720"/>
          <w:noEndnote/>
        </w:sectPr>
      </w:pPr>
    </w:p>
    <w:p w:rsidR="005954E8" w:rsidRPr="00FF15DE" w:rsidRDefault="00505F8E">
      <w:pPr>
        <w:widowControl/>
        <w:tabs>
          <w:tab w:val="left" w:pos="-1440"/>
        </w:tabs>
        <w:spacing w:line="240" w:lineRule="exact"/>
        <w:ind w:left="3600" w:hanging="2160"/>
        <w:jc w:val="both"/>
      </w:pPr>
      <w:r>
        <w:lastRenderedPageBreak/>
        <w:t>UR 90-03</w:t>
      </w:r>
      <w:r>
        <w:tab/>
      </w:r>
      <w:r w:rsidR="005954E8" w:rsidRPr="00FF15DE">
        <w:t xml:space="preserve">Memorandum of Understanding </w:t>
      </w:r>
      <w:proofErr w:type="gramStart"/>
      <w:r w:rsidR="005954E8" w:rsidRPr="00FF15DE">
        <w:t>Between</w:t>
      </w:r>
      <w:proofErr w:type="gramEnd"/>
      <w:r w:rsidR="005954E8" w:rsidRPr="00FF15DE">
        <w:t xml:space="preserve"> the U.S. Department of Energy and the U.S. Nuclear Regulatory Commission, November 1990</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160"/>
        <w:jc w:val="both"/>
      </w:pPr>
      <w:r>
        <w:t>UR 91-01</w:t>
      </w:r>
      <w:r>
        <w:tab/>
      </w:r>
      <w:r w:rsidR="005954E8" w:rsidRPr="00FF15DE">
        <w:t xml:space="preserve">Costs for Fencing Reclaimed Title II Sites, Letter from R.L. </w:t>
      </w:r>
      <w:proofErr w:type="spellStart"/>
      <w:r w:rsidR="005954E8" w:rsidRPr="00FF15DE">
        <w:t>Bangart</w:t>
      </w:r>
      <w:proofErr w:type="spellEnd"/>
      <w:r w:rsidR="005954E8" w:rsidRPr="00FF15DE">
        <w:t xml:space="preserve"> to A.B. Beach, February 1991</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160"/>
        <w:jc w:val="both"/>
      </w:pPr>
      <w:r>
        <w:t>UR 91-02</w:t>
      </w:r>
      <w:r>
        <w:tab/>
      </w:r>
      <w:r w:rsidR="005954E8" w:rsidRPr="00FF15DE">
        <w:t>Standard Format for Completion Review Report (CRR), LLUR, June 1991</w:t>
      </w: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160"/>
        <w:jc w:val="both"/>
      </w:pPr>
      <w:r>
        <w:t>UR 91-03</w:t>
      </w:r>
      <w:r>
        <w:tab/>
      </w:r>
      <w:r w:rsidR="005954E8" w:rsidRPr="00FF15DE">
        <w:t xml:space="preserve">Position on Disposal </w:t>
      </w:r>
      <w:proofErr w:type="gramStart"/>
      <w:r w:rsidR="005954E8" w:rsidRPr="00FF15DE">
        <w:t>Of</w:t>
      </w:r>
      <w:proofErr w:type="gramEnd"/>
      <w:r w:rsidR="005954E8" w:rsidRPr="00FF15DE">
        <w:t xml:space="preserve"> In-Situ Wastes, LLWM, September 1991</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160"/>
        <w:jc w:val="both"/>
      </w:pPr>
      <w:r>
        <w:t>UR 93-02</w:t>
      </w:r>
      <w:r>
        <w:tab/>
      </w:r>
      <w:r w:rsidR="005954E8" w:rsidRPr="00FF15DE">
        <w:t xml:space="preserve">Standard Review Plan for the Review of Remedial Action of Inactive Mill Tailings Sites </w:t>
      </w:r>
      <w:proofErr w:type="gramStart"/>
      <w:r w:rsidR="005954E8" w:rsidRPr="00FF15DE">
        <w:t>Under</w:t>
      </w:r>
      <w:proofErr w:type="gramEnd"/>
      <w:r w:rsidR="005954E8" w:rsidRPr="00FF15DE">
        <w:t xml:space="preserve"> Title I of the Uranium Mill Tailings Radiation Control Act, Rev. 1, June 1993</w:t>
      </w:r>
    </w:p>
    <w:p w:rsidR="005954E8" w:rsidRPr="00FF15DE" w:rsidRDefault="005954E8">
      <w:pPr>
        <w:widowControl/>
        <w:spacing w:line="240" w:lineRule="exact"/>
        <w:jc w:val="both"/>
      </w:pPr>
    </w:p>
    <w:p w:rsidR="005954E8" w:rsidRPr="00FF15DE" w:rsidRDefault="005954E8">
      <w:pPr>
        <w:widowControl/>
        <w:spacing w:line="240" w:lineRule="exact"/>
        <w:ind w:firstLine="1440"/>
        <w:jc w:val="both"/>
      </w:pPr>
      <w:r w:rsidRPr="00FF15DE">
        <w:t>Others as selected by the First Line Supervisor.</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7.</w:t>
      </w:r>
      <w:r w:rsidRPr="00FF15DE">
        <w:tab/>
        <w:t>Branch Technical Position</w:t>
      </w:r>
    </w:p>
    <w:p w:rsidR="005954E8" w:rsidRPr="00FF15DE" w:rsidRDefault="005954E8">
      <w:pPr>
        <w:widowControl/>
        <w:spacing w:line="240" w:lineRule="exact"/>
        <w:jc w:val="both"/>
      </w:pPr>
    </w:p>
    <w:p w:rsidR="005954E8" w:rsidRPr="00FF15DE" w:rsidRDefault="005954E8">
      <w:pPr>
        <w:widowControl/>
        <w:spacing w:line="240" w:lineRule="exact"/>
        <w:ind w:left="1440"/>
        <w:jc w:val="both"/>
      </w:pPr>
      <w:r w:rsidRPr="00FF15DE">
        <w:t>Alternate Concentration Limits for Title II Uranium Mills (January 1996)</w:t>
      </w:r>
    </w:p>
    <w:p w:rsidR="005954E8" w:rsidRPr="00FF15DE" w:rsidRDefault="005954E8">
      <w:pPr>
        <w:widowControl/>
        <w:spacing w:line="240" w:lineRule="exact"/>
        <w:jc w:val="both"/>
      </w:pPr>
    </w:p>
    <w:p w:rsidR="005954E8" w:rsidRPr="00FF15DE" w:rsidRDefault="005954E8">
      <w:pPr>
        <w:widowControl/>
        <w:spacing w:line="240" w:lineRule="exact"/>
        <w:ind w:left="1440"/>
        <w:jc w:val="both"/>
      </w:pPr>
      <w:r w:rsidRPr="00FF15DE">
        <w:t>Design of Erosion Protection Covers for Stabilization of Uranium Mill Tailings Sites (August 1990)</w:t>
      </w:r>
    </w:p>
    <w:p w:rsidR="005954E8" w:rsidRPr="00FF15DE" w:rsidRDefault="005954E8">
      <w:pPr>
        <w:widowControl/>
        <w:spacing w:line="240" w:lineRule="exact"/>
        <w:jc w:val="both"/>
      </w:pPr>
    </w:p>
    <w:p w:rsidR="005954E8" w:rsidRPr="00FF15DE" w:rsidRDefault="005954E8">
      <w:pPr>
        <w:widowControl/>
        <w:spacing w:line="240" w:lineRule="exact"/>
        <w:ind w:left="1440"/>
        <w:jc w:val="both"/>
      </w:pPr>
      <w:r w:rsidRPr="00FF15DE">
        <w:t>Effluent Disposal at Licensed Uranium Recovery Facilities (April 1995)</w:t>
      </w:r>
    </w:p>
    <w:p w:rsidR="005954E8" w:rsidRPr="00FF15DE" w:rsidRDefault="005954E8">
      <w:pPr>
        <w:widowControl/>
        <w:spacing w:line="240" w:lineRule="exact"/>
        <w:jc w:val="both"/>
      </w:pPr>
    </w:p>
    <w:p w:rsidR="005954E8" w:rsidRPr="00FF15DE" w:rsidRDefault="005954E8">
      <w:pPr>
        <w:widowControl/>
        <w:spacing w:line="240" w:lineRule="exact"/>
        <w:ind w:firstLine="1440"/>
        <w:jc w:val="both"/>
      </w:pPr>
      <w:r w:rsidRPr="00FF15DE">
        <w:t xml:space="preserve">Others </w:t>
      </w:r>
      <w:proofErr w:type="gramStart"/>
      <w:r w:rsidRPr="00FF15DE">
        <w:t>As</w:t>
      </w:r>
      <w:proofErr w:type="gramEnd"/>
      <w:r w:rsidRPr="00FF15DE">
        <w:t xml:space="preserve"> selected by the First Line Supervisor.</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8.</w:t>
      </w:r>
      <w:r w:rsidRPr="00FF15DE">
        <w:tab/>
        <w:t>SECY Papers</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160"/>
        <w:jc w:val="both"/>
      </w:pPr>
      <w:r>
        <w:t>97-110</w:t>
      </w:r>
      <w:r>
        <w:tab/>
      </w:r>
      <w:r w:rsidR="005954E8" w:rsidRPr="00FF15DE">
        <w:t>Status Report on Implementation of Dam Safety Program (May 29, 1997)</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160"/>
        <w:jc w:val="both"/>
      </w:pPr>
      <w:r>
        <w:t>95-155</w:t>
      </w:r>
      <w:r>
        <w:tab/>
      </w:r>
      <w:r w:rsidR="005954E8" w:rsidRPr="00FF15DE">
        <w:t>Review of Previously Approved Reclamation Plans (June 14, 1995)</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160"/>
        <w:jc w:val="both"/>
      </w:pPr>
      <w:r>
        <w:t>90-316</w:t>
      </w:r>
      <w:r>
        <w:tab/>
      </w:r>
      <w:r w:rsidR="005954E8" w:rsidRPr="00FF15DE">
        <w:t>Decommissioning Records Plan, Records Management Guidelines (RMG)</w:t>
      </w:r>
    </w:p>
    <w:p w:rsidR="005954E8" w:rsidRPr="00FF15DE" w:rsidRDefault="005954E8">
      <w:pPr>
        <w:widowControl/>
        <w:spacing w:line="240" w:lineRule="exact"/>
        <w:jc w:val="both"/>
      </w:pPr>
    </w:p>
    <w:p w:rsidR="005954E8" w:rsidRPr="00FF15DE" w:rsidRDefault="005954E8">
      <w:pPr>
        <w:widowControl/>
        <w:spacing w:line="240" w:lineRule="exact"/>
        <w:ind w:firstLine="1440"/>
        <w:jc w:val="both"/>
      </w:pPr>
      <w:r w:rsidRPr="00FF15DE">
        <w:t>Others as selected by the First Line Supervisor.</w:t>
      </w:r>
    </w:p>
    <w:p w:rsidR="005954E8" w:rsidRPr="00FF15DE" w:rsidRDefault="005954E8">
      <w:pPr>
        <w:widowControl/>
        <w:spacing w:line="240" w:lineRule="exact"/>
        <w:ind w:firstLine="1440"/>
        <w:jc w:val="both"/>
        <w:sectPr w:rsidR="005954E8" w:rsidRPr="00FF15DE">
          <w:type w:val="continuous"/>
          <w:pgSz w:w="12240" w:h="15840"/>
          <w:pgMar w:top="720" w:right="1440" w:bottom="720" w:left="1440" w:header="720" w:footer="720" w:gutter="0"/>
          <w:cols w:space="720"/>
          <w:noEndnote/>
        </w:sectPr>
      </w:pPr>
    </w:p>
    <w:p w:rsidR="005954E8" w:rsidRPr="00FF15DE" w:rsidRDefault="005954E8">
      <w:pPr>
        <w:widowControl/>
        <w:tabs>
          <w:tab w:val="center" w:pos="4680"/>
        </w:tabs>
        <w:spacing w:line="240" w:lineRule="exact"/>
        <w:jc w:val="both"/>
      </w:pPr>
      <w:r w:rsidRPr="00FF15DE">
        <w:lastRenderedPageBreak/>
        <w:tab/>
        <w:t>Qualification Guide 5</w:t>
      </w:r>
    </w:p>
    <w:p w:rsidR="005954E8" w:rsidRPr="00FF15DE" w:rsidRDefault="005954E8">
      <w:pPr>
        <w:widowControl/>
        <w:tabs>
          <w:tab w:val="center" w:pos="4680"/>
        </w:tabs>
        <w:spacing w:line="240" w:lineRule="exact"/>
        <w:jc w:val="both"/>
      </w:pPr>
      <w:r w:rsidRPr="00FF15DE">
        <w:tab/>
        <w:t>Site Familiarization Visits</w:t>
      </w: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720" w:hanging="720"/>
        <w:jc w:val="both"/>
      </w:pPr>
      <w:r w:rsidRPr="00FF15DE">
        <w:t>A.</w:t>
      </w:r>
      <w:r w:rsidRPr="00FF15DE">
        <w:tab/>
        <w:t>Each Project Manager/Technical Reviewer should accompany a certified inspector on at least four inspections for site familiarization.  At least two of these site familiarization visits should be performed at a facility other than the designated lead facility.</w:t>
      </w: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720" w:hanging="720"/>
        <w:jc w:val="both"/>
      </w:pPr>
      <w:r w:rsidRPr="00FF15DE">
        <w:t>B.</w:t>
      </w:r>
      <w:r w:rsidRPr="00FF15DE">
        <w:tab/>
        <w:t>The following is a guide for material that should be studied and discussed with the inspector in charge during these site familiarization visits.  The First Line Supervisor will discuss these items, as appropriate, following each site familiarization visit.</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1.</w:t>
      </w:r>
      <w:r w:rsidRPr="00FF15DE">
        <w:tab/>
        <w:t>The Inspection Program</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MC 2620</w:t>
      </w:r>
      <w:r w:rsidRPr="00FF15DE">
        <w:tab/>
        <w:t>On-Site Construction Reviews of Remedial Actions at Inactive Uranium Mill Tailings Sites (Title I UMTRCA)</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MC 2641</w:t>
      </w:r>
      <w:r w:rsidRPr="00FF15DE">
        <w:tab/>
        <w:t>In-Situ Leach Facilities Inspection Program</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MC 2801</w:t>
      </w:r>
      <w:r w:rsidRPr="00FF15DE">
        <w:tab/>
        <w:t>Uranium Mill and 11e</w:t>
      </w:r>
      <w:proofErr w:type="gramStart"/>
      <w:r w:rsidRPr="00FF15DE">
        <w:t>.(</w:t>
      </w:r>
      <w:proofErr w:type="gramEnd"/>
      <w:r w:rsidRPr="00FF15DE">
        <w:t>2) Byproduct Material Disposal Site and Facility Inspection Program</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2.</w:t>
      </w:r>
      <w:r w:rsidRPr="00FF15DE">
        <w:tab/>
        <w:t>Scheduling and Preparation for Inspections</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MC 0300</w:t>
      </w:r>
      <w:r w:rsidRPr="00FF15DE">
        <w:tab/>
        <w:t>Announced and Unannounced Inspections</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3.</w:t>
      </w:r>
      <w:r w:rsidRPr="00FF15DE">
        <w:tab/>
        <w:t>Scope of Inspection</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4.</w:t>
      </w:r>
      <w:r w:rsidRPr="00FF15DE">
        <w:tab/>
        <w:t>Entrance/Exit Interviews</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5.</w:t>
      </w:r>
      <w:r w:rsidRPr="00FF15DE">
        <w:tab/>
        <w:t>Conduct of Inspection, Accumulation of Data</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6.</w:t>
      </w:r>
      <w:r w:rsidRPr="00FF15DE">
        <w:tab/>
        <w:t>Post-inspection Activities of Inspectors</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MC 0610</w:t>
      </w:r>
      <w:r w:rsidRPr="00FF15DE">
        <w:tab/>
        <w:t>Inspection Reports</w:t>
      </w:r>
    </w:p>
    <w:p w:rsidR="005954E8" w:rsidRPr="00FF15DE" w:rsidRDefault="005954E8">
      <w:pPr>
        <w:widowControl/>
        <w:spacing w:line="240" w:lineRule="exact"/>
        <w:ind w:firstLine="1440"/>
        <w:jc w:val="both"/>
      </w:pPr>
    </w:p>
    <w:p w:rsidR="005954E8" w:rsidRPr="00FF15DE" w:rsidRDefault="005954E8">
      <w:pPr>
        <w:widowControl/>
        <w:tabs>
          <w:tab w:val="left" w:pos="-1440"/>
        </w:tabs>
        <w:spacing w:line="240" w:lineRule="exact"/>
        <w:ind w:left="2880" w:hanging="1440"/>
        <w:jc w:val="both"/>
      </w:pPr>
      <w:r w:rsidRPr="00FF15DE">
        <w:t>MC 0620</w:t>
      </w:r>
      <w:r w:rsidRPr="00FF15DE">
        <w:tab/>
        <w:t>Inspection Documents and Records</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MC 1100</w:t>
      </w:r>
      <w:r w:rsidRPr="00FF15DE">
        <w:tab/>
        <w:t>Notification of Significant Meetings</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7.</w:t>
      </w:r>
      <w:r w:rsidRPr="00FF15DE">
        <w:tab/>
        <w:t>Morning Reports</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MC 0230</w:t>
      </w:r>
      <w:r w:rsidRPr="00FF15DE">
        <w:tab/>
        <w:t>Morning Report</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8.</w:t>
      </w:r>
      <w:r w:rsidRPr="00FF15DE">
        <w:tab/>
        <w:t>Non-routine Licensee Events</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MC 1110</w:t>
      </w:r>
      <w:r w:rsidRPr="00FF15DE">
        <w:tab/>
        <w:t>Potential Abnormal Occurrences</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IP 90714</w:t>
      </w:r>
      <w:r w:rsidRPr="00FF15DE">
        <w:tab/>
      </w:r>
      <w:proofErr w:type="spellStart"/>
      <w:r w:rsidRPr="00FF15DE">
        <w:t>Nonroutine</w:t>
      </w:r>
      <w:proofErr w:type="spellEnd"/>
      <w:r w:rsidRPr="00FF15DE">
        <w:t xml:space="preserve"> Reporting </w:t>
      </w:r>
      <w:proofErr w:type="gramStart"/>
      <w:r w:rsidRPr="00FF15DE">
        <w:t>Program</w:t>
      </w:r>
      <w:proofErr w:type="gramEnd"/>
    </w:p>
    <w:p w:rsidR="005954E8" w:rsidRPr="00FF15DE" w:rsidRDefault="005954E8">
      <w:pPr>
        <w:widowControl/>
        <w:spacing w:line="240" w:lineRule="exact"/>
        <w:jc w:val="both"/>
      </w:pPr>
    </w:p>
    <w:p w:rsidR="005954E8" w:rsidRPr="00FF15DE" w:rsidRDefault="005954E8">
      <w:pPr>
        <w:widowControl/>
        <w:spacing w:line="240" w:lineRule="exact"/>
        <w:ind w:left="1440"/>
        <w:jc w:val="both"/>
      </w:pPr>
      <w:r w:rsidRPr="00FF15DE">
        <w:t xml:space="preserve">Management </w:t>
      </w:r>
      <w:proofErr w:type="gramStart"/>
      <w:r w:rsidRPr="00FF15DE">
        <w:t>Directive  8.3</w:t>
      </w:r>
      <w:proofErr w:type="gramEnd"/>
      <w:r w:rsidRPr="00FF15DE">
        <w:t xml:space="preserve"> NRC Incident Investigation Program</w:t>
      </w:r>
    </w:p>
    <w:p w:rsidR="005954E8" w:rsidRPr="00FF15DE" w:rsidRDefault="005954E8">
      <w:pPr>
        <w:widowControl/>
        <w:spacing w:line="240" w:lineRule="exact"/>
        <w:jc w:val="both"/>
      </w:pPr>
    </w:p>
    <w:p w:rsidR="005954E8" w:rsidRPr="00FF15DE" w:rsidRDefault="005954E8">
      <w:pPr>
        <w:widowControl/>
        <w:spacing w:line="240" w:lineRule="exact"/>
        <w:ind w:left="1440"/>
        <w:jc w:val="both"/>
      </w:pPr>
      <w:r w:rsidRPr="00FF15DE">
        <w:lastRenderedPageBreak/>
        <w:t>Management Directive 8.10 NRC Medical Event Assessment Program</w:t>
      </w:r>
    </w:p>
    <w:p w:rsidR="005954E8" w:rsidRPr="00FF15DE" w:rsidRDefault="005954E8">
      <w:pPr>
        <w:widowControl/>
        <w:spacing w:line="240" w:lineRule="exact"/>
        <w:jc w:val="both"/>
      </w:pPr>
    </w:p>
    <w:p w:rsidR="005954E8" w:rsidRPr="00FF15DE" w:rsidRDefault="005954E8">
      <w:pPr>
        <w:widowControl/>
        <w:spacing w:line="240" w:lineRule="exact"/>
        <w:jc w:val="both"/>
        <w:sectPr w:rsidR="005954E8" w:rsidRPr="00FF15DE">
          <w:pgSz w:w="12240" w:h="15840"/>
          <w:pgMar w:top="720" w:right="1440" w:bottom="720" w:left="1440" w:header="720" w:footer="720" w:gutter="0"/>
          <w:cols w:space="720"/>
          <w:noEndnote/>
        </w:sectPr>
      </w:pPr>
    </w:p>
    <w:p w:rsidR="005954E8" w:rsidRPr="00FF15DE" w:rsidRDefault="005954E8">
      <w:pPr>
        <w:widowControl/>
        <w:spacing w:line="240" w:lineRule="exact"/>
        <w:ind w:left="1440"/>
        <w:jc w:val="both"/>
      </w:pPr>
      <w:r w:rsidRPr="00FF15DE">
        <w:lastRenderedPageBreak/>
        <w:t>Management Directive 8.9 Accident Investigation</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9.</w:t>
      </w:r>
      <w:r w:rsidRPr="00FF15DE">
        <w:tab/>
        <w:t>Preliminary Notification</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MC 1120</w:t>
      </w:r>
      <w:r w:rsidRPr="00FF15DE">
        <w:tab/>
        <w:t>Preliminary Notifications</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10.</w:t>
      </w:r>
      <w:r w:rsidRPr="00FF15DE">
        <w:tab/>
        <w:t>Bulletins/Information Notices</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MC 0720</w:t>
      </w:r>
      <w:r w:rsidRPr="00FF15DE">
        <w:tab/>
        <w:t>NRC Bulletins and Information Notices</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MC 0730</w:t>
      </w:r>
      <w:r w:rsidRPr="00FF15DE">
        <w:tab/>
        <w:t xml:space="preserve">Generic Communications Regarding Materials and </w:t>
      </w:r>
    </w:p>
    <w:p w:rsidR="005954E8" w:rsidRPr="00FF15DE" w:rsidRDefault="005954E8">
      <w:pPr>
        <w:widowControl/>
        <w:spacing w:line="240" w:lineRule="exact"/>
        <w:ind w:left="2880"/>
        <w:jc w:val="both"/>
      </w:pPr>
      <w:r w:rsidRPr="00FF15DE">
        <w:t>Fuel Cycle Issues</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11.</w:t>
      </w:r>
      <w:r w:rsidRPr="00FF15DE">
        <w:tab/>
        <w:t>Use of Consultants of NRC</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MC 1360</w:t>
      </w:r>
      <w:r w:rsidRPr="00FF15DE">
        <w:tab/>
        <w:t>Use of Physician and Scientific Consultants in the Medical Consultant Program</w:t>
      </w:r>
    </w:p>
    <w:p w:rsidR="005954E8" w:rsidRPr="00FF15DE" w:rsidRDefault="005954E8">
      <w:pPr>
        <w:widowControl/>
        <w:spacing w:line="240" w:lineRule="exact"/>
        <w:jc w:val="both"/>
      </w:pPr>
    </w:p>
    <w:p w:rsidR="005954E8" w:rsidRPr="00FF15DE" w:rsidRDefault="005954E8">
      <w:pPr>
        <w:widowControl/>
        <w:spacing w:line="240" w:lineRule="exact"/>
        <w:ind w:left="1440"/>
        <w:jc w:val="both"/>
      </w:pPr>
      <w:r w:rsidRPr="00FF15DE">
        <w:t>Management Directive 10.6 Use of Consultants &amp; Experts</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12.</w:t>
      </w:r>
      <w:r w:rsidRPr="00FF15DE">
        <w:tab/>
        <w:t>Allegations and Investigations</w:t>
      </w:r>
    </w:p>
    <w:p w:rsidR="005954E8" w:rsidRPr="00FF15DE" w:rsidRDefault="005954E8">
      <w:pPr>
        <w:widowControl/>
        <w:spacing w:line="240" w:lineRule="exact"/>
        <w:jc w:val="both"/>
      </w:pPr>
    </w:p>
    <w:p w:rsidR="005954E8" w:rsidRPr="00FF15DE" w:rsidRDefault="005954E8">
      <w:pPr>
        <w:widowControl/>
        <w:spacing w:line="240" w:lineRule="exact"/>
        <w:ind w:left="1440"/>
        <w:jc w:val="both"/>
      </w:pPr>
      <w:r w:rsidRPr="00FF15DE">
        <w:t xml:space="preserve">Management Directive </w:t>
      </w:r>
      <w:proofErr w:type="gramStart"/>
      <w:r w:rsidRPr="00FF15DE">
        <w:t>8.8  Management</w:t>
      </w:r>
      <w:proofErr w:type="gramEnd"/>
      <w:r w:rsidRPr="00FF15DE">
        <w:t xml:space="preserve"> of Allegations</w:t>
      </w:r>
    </w:p>
    <w:p w:rsidR="005954E8" w:rsidRPr="00FF15DE" w:rsidRDefault="005954E8">
      <w:pPr>
        <w:widowControl/>
        <w:spacing w:line="240" w:lineRule="exact"/>
        <w:jc w:val="both"/>
      </w:pPr>
    </w:p>
    <w:p w:rsidR="005954E8" w:rsidRPr="00FF15DE" w:rsidRDefault="005954E8">
      <w:pPr>
        <w:widowControl/>
        <w:spacing w:line="240" w:lineRule="exact"/>
        <w:ind w:firstLine="720"/>
        <w:jc w:val="both"/>
      </w:pPr>
      <w:r w:rsidRPr="00FF15DE">
        <w:t>13.</w:t>
      </w:r>
      <w:r w:rsidRPr="00FF15DE">
        <w:tab/>
        <w:t>Communication outside NRC</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2880" w:hanging="1440"/>
        <w:jc w:val="both"/>
      </w:pPr>
      <w:r w:rsidRPr="00FF15DE">
        <w:t>MC 1007</w:t>
      </w:r>
      <w:r w:rsidRPr="00FF15DE">
        <w:tab/>
        <w:t xml:space="preserve">Interfacing Activities </w:t>
      </w:r>
      <w:proofErr w:type="gramStart"/>
      <w:r w:rsidRPr="00FF15DE">
        <w:t>Between</w:t>
      </w:r>
      <w:proofErr w:type="gramEnd"/>
      <w:r w:rsidRPr="00FF15DE">
        <w:t xml:space="preserve"> Regional Offices of </w:t>
      </w:r>
    </w:p>
    <w:p w:rsidR="005954E8" w:rsidRPr="00FF15DE" w:rsidRDefault="005954E8">
      <w:pPr>
        <w:widowControl/>
        <w:spacing w:line="240" w:lineRule="exact"/>
        <w:ind w:left="2880"/>
        <w:jc w:val="both"/>
      </w:pPr>
      <w:r w:rsidRPr="00FF15DE">
        <w:t>NRC and OSHA</w:t>
      </w:r>
    </w:p>
    <w:p w:rsidR="005954E8" w:rsidRPr="00FF15DE" w:rsidRDefault="005954E8">
      <w:pPr>
        <w:widowControl/>
        <w:spacing w:line="240" w:lineRule="exact"/>
        <w:jc w:val="both"/>
      </w:pPr>
    </w:p>
    <w:p w:rsidR="005954E8" w:rsidRPr="00FF15DE" w:rsidRDefault="005954E8">
      <w:pPr>
        <w:widowControl/>
        <w:spacing w:line="240" w:lineRule="exact"/>
        <w:ind w:firstLine="1440"/>
        <w:jc w:val="both"/>
      </w:pPr>
      <w:r w:rsidRPr="00FF15DE">
        <w:t>Management Directive 5.5 Public Affairs Program</w:t>
      </w:r>
    </w:p>
    <w:p w:rsidR="005954E8" w:rsidRPr="00FF15DE" w:rsidRDefault="005954E8">
      <w:pPr>
        <w:widowControl/>
        <w:spacing w:line="240" w:lineRule="exact"/>
        <w:jc w:val="both"/>
      </w:pPr>
    </w:p>
    <w:p w:rsidR="005954E8" w:rsidRPr="00FF15DE" w:rsidRDefault="005954E8">
      <w:pPr>
        <w:widowControl/>
        <w:spacing w:line="240" w:lineRule="exact"/>
        <w:ind w:left="1440"/>
        <w:jc w:val="both"/>
      </w:pPr>
      <w:r w:rsidRPr="00FF15DE">
        <w:t xml:space="preserve">Management Directive </w:t>
      </w:r>
      <w:proofErr w:type="gramStart"/>
      <w:r w:rsidRPr="00FF15DE">
        <w:t>3.6  Distribution</w:t>
      </w:r>
      <w:proofErr w:type="gramEnd"/>
      <w:r w:rsidRPr="00FF15DE">
        <w:t xml:space="preserve"> of Unclassified NRC Staff/Contractor-Generated Reports</w:t>
      </w: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spacing w:line="240" w:lineRule="exact"/>
        <w:jc w:val="both"/>
        <w:sectPr w:rsidR="005954E8" w:rsidRPr="00FF15DE">
          <w:type w:val="continuous"/>
          <w:pgSz w:w="12240" w:h="15840"/>
          <w:pgMar w:top="720" w:right="1440" w:bottom="720" w:left="1440" w:header="720" w:footer="720" w:gutter="0"/>
          <w:cols w:space="720"/>
          <w:noEndnote/>
        </w:sectPr>
      </w:pPr>
    </w:p>
    <w:p w:rsidR="005954E8" w:rsidRPr="00FF15DE" w:rsidRDefault="005954E8">
      <w:pPr>
        <w:widowControl/>
        <w:tabs>
          <w:tab w:val="center" w:pos="4680"/>
        </w:tabs>
        <w:spacing w:line="240" w:lineRule="exact"/>
        <w:jc w:val="both"/>
      </w:pPr>
      <w:r w:rsidRPr="00FF15DE">
        <w:lastRenderedPageBreak/>
        <w:tab/>
        <w:t>Qualification Guide 6</w:t>
      </w:r>
    </w:p>
    <w:p w:rsidR="005954E8" w:rsidRPr="00FF15DE" w:rsidRDefault="005954E8">
      <w:pPr>
        <w:widowControl/>
        <w:tabs>
          <w:tab w:val="center" w:pos="4680"/>
        </w:tabs>
        <w:spacing w:line="240" w:lineRule="exact"/>
        <w:jc w:val="both"/>
      </w:pPr>
      <w:r w:rsidRPr="00FF15DE">
        <w:tab/>
        <w:t>NRC Management Directives</w:t>
      </w: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720" w:hanging="720"/>
        <w:jc w:val="both"/>
      </w:pPr>
      <w:r w:rsidRPr="00FF15DE">
        <w:t>A.</w:t>
      </w:r>
      <w:r w:rsidRPr="00FF15DE">
        <w:tab/>
        <w:t>A selection of currently applicable NRC Management Directive (MD) references should be identified by the First Line Supervisor.  These references should include those listed below and be documented.  The qualifying inspector should be expected to have a general knowledge of the topics addressed in the references.  This review may be accomplished by self-study, study-quizzes, briefings, or discussions.  The selection should include:</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1. NRC MD 9.1</w:t>
      </w:r>
      <w:r>
        <w:tab/>
      </w:r>
      <w:r w:rsidR="005954E8" w:rsidRPr="00FF15DE">
        <w:t xml:space="preserve"> Organization Management</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2. NRC MD 9.29</w:t>
      </w:r>
      <w:r>
        <w:tab/>
      </w:r>
      <w:proofErr w:type="gramStart"/>
      <w:r w:rsidR="005954E8" w:rsidRPr="00FF15DE">
        <w:t>Organization</w:t>
      </w:r>
      <w:proofErr w:type="gramEnd"/>
      <w:r w:rsidR="005954E8" w:rsidRPr="00FF15DE">
        <w:t xml:space="preserve"> and Function of Regional Offices</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3. NUREG 0325</w:t>
      </w:r>
      <w:r>
        <w:tab/>
      </w:r>
      <w:r w:rsidR="005954E8" w:rsidRPr="00FF15DE">
        <w:t>USNRC Functional Organization Chart</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4. NRC MD 3.2</w:t>
      </w:r>
      <w:r>
        <w:tab/>
      </w:r>
      <w:r w:rsidR="005954E8" w:rsidRPr="00FF15DE">
        <w:t>Privacy Act</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5. NRC MD 3.1</w:t>
      </w:r>
      <w:r>
        <w:tab/>
      </w:r>
      <w:r w:rsidR="005954E8" w:rsidRPr="00FF15DE">
        <w:t xml:space="preserve"> Freedom of Information Act</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6. </w:t>
      </w:r>
      <w:r w:rsidR="005954E8" w:rsidRPr="00FF15DE">
        <w:t>NRC MD 10.130</w:t>
      </w:r>
      <w:r w:rsidR="005954E8" w:rsidRPr="00FF15DE">
        <w:tab/>
      </w:r>
      <w:proofErr w:type="gramStart"/>
      <w:r w:rsidR="005954E8" w:rsidRPr="00FF15DE">
        <w:t>Safety</w:t>
      </w:r>
      <w:proofErr w:type="gramEnd"/>
      <w:r w:rsidR="005954E8" w:rsidRPr="00FF15DE">
        <w:t xml:space="preserve"> and Health Program Under the Occupational Safety and Health Act</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7. </w:t>
      </w:r>
      <w:r w:rsidR="005954E8" w:rsidRPr="00FF15DE">
        <w:t xml:space="preserve">NRC MD 10.131 </w:t>
      </w:r>
      <w:r w:rsidR="005954E8" w:rsidRPr="00FF15DE">
        <w:tab/>
        <w:t xml:space="preserve">Protection of NRC Employees </w:t>
      </w:r>
      <w:proofErr w:type="gramStart"/>
      <w:r w:rsidR="005954E8" w:rsidRPr="00FF15DE">
        <w:t>Against</w:t>
      </w:r>
      <w:proofErr w:type="gramEnd"/>
      <w:r w:rsidR="005954E8" w:rsidRPr="00FF15DE">
        <w:t xml:space="preserve"> Ionizing Radiation</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8. NRC MD 14.1</w:t>
      </w:r>
      <w:r>
        <w:tab/>
      </w:r>
      <w:r w:rsidR="005954E8" w:rsidRPr="00FF15DE">
        <w:t>Official Temporary Duty Travel</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9. </w:t>
      </w:r>
      <w:r w:rsidR="005954E8" w:rsidRPr="00FF15DE">
        <w:t>NRC MD 10.159</w:t>
      </w:r>
      <w:r w:rsidR="005954E8" w:rsidRPr="00FF15DE">
        <w:tab/>
        <w:t>Differing Professional Views or Opinions</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10. </w:t>
      </w:r>
      <w:r w:rsidR="005954E8" w:rsidRPr="00FF15DE">
        <w:t>NRC MD 10.42</w:t>
      </w:r>
      <w:r w:rsidR="005954E8" w:rsidRPr="00FF15DE">
        <w:tab/>
        <w:t>Hours of Work and Premium Pay</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11</w:t>
      </w:r>
      <w:proofErr w:type="gramStart"/>
      <w:r>
        <w:t>.</w:t>
      </w:r>
      <w:r w:rsidR="005954E8" w:rsidRPr="00FF15DE">
        <w:t>NRC</w:t>
      </w:r>
      <w:proofErr w:type="gramEnd"/>
      <w:r w:rsidR="005954E8" w:rsidRPr="00FF15DE">
        <w:t xml:space="preserve"> MD 10.43</w:t>
      </w:r>
      <w:r w:rsidR="005954E8" w:rsidRPr="00FF15DE">
        <w:tab/>
        <w:t>Time and Attendance Reporting</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12. </w:t>
      </w:r>
      <w:r w:rsidR="005954E8" w:rsidRPr="00FF15DE">
        <w:t>NRC MD 10.67</w:t>
      </w:r>
      <w:r w:rsidR="005954E8" w:rsidRPr="00FF15DE">
        <w:tab/>
        <w:t>Non-SES Performance Appraisal System</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13. </w:t>
      </w:r>
      <w:r w:rsidR="005954E8" w:rsidRPr="00FF15DE">
        <w:t>NRC MD 10.101</w:t>
      </w:r>
      <w:r w:rsidR="005954E8" w:rsidRPr="00FF15DE">
        <w:tab/>
        <w:t>Employee Grievances</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14. </w:t>
      </w:r>
      <w:r w:rsidR="005954E8" w:rsidRPr="00FF15DE">
        <w:t>NRC MD 8.3</w:t>
      </w:r>
      <w:r w:rsidR="005954E8" w:rsidRPr="00FF15DE">
        <w:tab/>
        <w:t>NRC Incident Investigation Program</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15. </w:t>
      </w:r>
      <w:r w:rsidR="005954E8" w:rsidRPr="00FF15DE">
        <w:t xml:space="preserve">NRC MD 8.8 </w:t>
      </w:r>
      <w:r w:rsidR="005954E8" w:rsidRPr="00FF15DE">
        <w:tab/>
        <w:t>Management of Allegations</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16. </w:t>
      </w:r>
      <w:r w:rsidR="005954E8" w:rsidRPr="00FF15DE">
        <w:t xml:space="preserve">NRC MD 4.6 </w:t>
      </w:r>
      <w:r w:rsidR="005954E8" w:rsidRPr="00FF15DE">
        <w:tab/>
        <w:t>License Fee Management Program</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17. </w:t>
      </w:r>
      <w:r w:rsidR="005954E8" w:rsidRPr="00FF15DE">
        <w:t xml:space="preserve">NRC MD 5.1 </w:t>
      </w:r>
      <w:r w:rsidR="005954E8" w:rsidRPr="00FF15DE">
        <w:tab/>
        <w:t>Intergovernmental Consultation</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18. </w:t>
      </w:r>
      <w:r w:rsidR="005954E8" w:rsidRPr="00FF15DE">
        <w:t>NRC MD 5.2</w:t>
      </w:r>
      <w:r w:rsidR="005954E8" w:rsidRPr="00FF15DE">
        <w:tab/>
        <w:t xml:space="preserve">Memorandum of Understanding </w:t>
      </w:r>
      <w:proofErr w:type="gramStart"/>
      <w:r w:rsidR="005954E8" w:rsidRPr="00FF15DE">
        <w:t>With</w:t>
      </w:r>
      <w:proofErr w:type="gramEnd"/>
      <w:r w:rsidR="005954E8" w:rsidRPr="00FF15DE">
        <w:t xml:space="preserve"> States</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19. </w:t>
      </w:r>
      <w:r w:rsidR="005954E8" w:rsidRPr="00FF15DE">
        <w:t xml:space="preserve">NRC MD 5.5 </w:t>
      </w:r>
      <w:r w:rsidR="005954E8" w:rsidRPr="00FF15DE">
        <w:tab/>
        <w:t>Public Affairs Program</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20. </w:t>
      </w:r>
      <w:r w:rsidR="005954E8" w:rsidRPr="00FF15DE">
        <w:t xml:space="preserve">NRC MD 8.11 </w:t>
      </w:r>
      <w:r w:rsidR="005954E8" w:rsidRPr="00FF15DE">
        <w:tab/>
        <w:t>Review Process for 10 CFR 2.206 Petitions</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21</w:t>
      </w:r>
      <w:proofErr w:type="gramStart"/>
      <w:r>
        <w:t>.</w:t>
      </w:r>
      <w:r w:rsidR="005954E8" w:rsidRPr="00FF15DE">
        <w:t>NRC</w:t>
      </w:r>
      <w:proofErr w:type="gramEnd"/>
      <w:r w:rsidR="005954E8" w:rsidRPr="00FF15DE">
        <w:t xml:space="preserve"> MD 10.5</w:t>
      </w:r>
      <w:r w:rsidR="005954E8" w:rsidRPr="00FF15DE">
        <w:tab/>
        <w:t>Oath of Office</w:t>
      </w:r>
    </w:p>
    <w:p w:rsidR="005954E8" w:rsidRPr="00FF15DE" w:rsidRDefault="005954E8">
      <w:pPr>
        <w:widowControl/>
        <w:spacing w:line="240" w:lineRule="exact"/>
        <w:jc w:val="both"/>
      </w:pPr>
    </w:p>
    <w:p w:rsidR="005954E8" w:rsidRPr="00FF15DE" w:rsidRDefault="00505F8E">
      <w:pPr>
        <w:widowControl/>
        <w:tabs>
          <w:tab w:val="left" w:pos="-1440"/>
        </w:tabs>
        <w:spacing w:line="240" w:lineRule="exact"/>
        <w:ind w:left="3600" w:hanging="2880"/>
        <w:jc w:val="both"/>
      </w:pPr>
      <w:r>
        <w:t xml:space="preserve">22. </w:t>
      </w:r>
      <w:r w:rsidR="005954E8" w:rsidRPr="00FF15DE">
        <w:t xml:space="preserve">NRC MD 10.160 </w:t>
      </w:r>
      <w:r w:rsidR="005954E8" w:rsidRPr="00FF15DE">
        <w:tab/>
        <w:t xml:space="preserve">Open Door Policy   </w:t>
      </w: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spacing w:line="240" w:lineRule="exact"/>
        <w:jc w:val="both"/>
        <w:sectPr w:rsidR="005954E8" w:rsidRPr="00FF15DE">
          <w:pgSz w:w="12240" w:h="15840"/>
          <w:pgMar w:top="720" w:right="1440" w:bottom="720" w:left="1440" w:header="720" w:footer="720" w:gutter="0"/>
          <w:cols w:space="720"/>
          <w:noEndnote/>
        </w:sectPr>
      </w:pPr>
    </w:p>
    <w:p w:rsidR="005954E8" w:rsidRPr="00FF15DE" w:rsidRDefault="005954E8">
      <w:pPr>
        <w:widowControl/>
        <w:tabs>
          <w:tab w:val="left" w:pos="-1440"/>
        </w:tabs>
        <w:spacing w:line="240" w:lineRule="exact"/>
        <w:ind w:left="720" w:hanging="720"/>
        <w:jc w:val="both"/>
      </w:pPr>
      <w:r w:rsidRPr="00FF15DE">
        <w:lastRenderedPageBreak/>
        <w:t>B.</w:t>
      </w:r>
      <w:r w:rsidRPr="00FF15DE">
        <w:tab/>
        <w:t>Application of the selected NRC Management Directives to the Uranium Recovery program will be discussed with the qualifying individual by the First Line Supervisor to test the qualifying individual's knowledge.</w:t>
      </w:r>
    </w:p>
    <w:p w:rsidR="005954E8" w:rsidRPr="00FF15DE" w:rsidRDefault="005954E8">
      <w:pPr>
        <w:widowControl/>
        <w:spacing w:line="240" w:lineRule="exact"/>
        <w:jc w:val="both"/>
        <w:sectPr w:rsidR="005954E8" w:rsidRPr="00FF15DE">
          <w:type w:val="continuous"/>
          <w:pgSz w:w="12240" w:h="15840"/>
          <w:pgMar w:top="720" w:right="1440" w:bottom="720" w:left="1440" w:header="720" w:footer="720" w:gutter="0"/>
          <w:cols w:space="720"/>
          <w:noEndnote/>
        </w:sectPr>
      </w:pPr>
    </w:p>
    <w:p w:rsidR="005954E8" w:rsidRPr="00FF15DE" w:rsidRDefault="005954E8">
      <w:pPr>
        <w:widowControl/>
        <w:tabs>
          <w:tab w:val="center" w:pos="4680"/>
        </w:tabs>
        <w:spacing w:line="240" w:lineRule="exact"/>
        <w:jc w:val="both"/>
      </w:pPr>
      <w:r w:rsidRPr="00FF15DE">
        <w:lastRenderedPageBreak/>
        <w:tab/>
        <w:t>Qualification Guide 7</w:t>
      </w:r>
    </w:p>
    <w:p w:rsidR="005954E8" w:rsidRPr="00FF15DE" w:rsidRDefault="005954E8">
      <w:pPr>
        <w:widowControl/>
        <w:tabs>
          <w:tab w:val="center" w:pos="4680"/>
        </w:tabs>
        <w:spacing w:line="240" w:lineRule="exact"/>
        <w:jc w:val="both"/>
      </w:pPr>
      <w:r w:rsidRPr="00FF15DE">
        <w:tab/>
        <w:t>Directed Review of Selected Uranium Recovery Licensing Casework</w:t>
      </w: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720" w:hanging="720"/>
        <w:jc w:val="both"/>
      </w:pPr>
      <w:r w:rsidRPr="00FF15DE">
        <w:t>A.</w:t>
      </w:r>
      <w:r w:rsidRPr="00FF15DE">
        <w:tab/>
        <w:t>A selection of licensing casework should be identified by the First Line Supervisor.  The relevance of the casework to the Uranium Recovery program should be documented and studied in detail by the qualifying individual.</w:t>
      </w: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tabs>
          <w:tab w:val="left" w:pos="-1440"/>
        </w:tabs>
        <w:spacing w:line="240" w:lineRule="exact"/>
        <w:ind w:left="720" w:hanging="720"/>
        <w:jc w:val="both"/>
      </w:pPr>
      <w:r w:rsidRPr="00FF15DE">
        <w:t>B.</w:t>
      </w:r>
      <w:r w:rsidRPr="00FF15DE">
        <w:tab/>
        <w:t>The First Line Supervisor should discuss the licensing casework in detail with the qualifying individual.  The relevance of the casework to the Uranium Recovery program should be stressed.</w:t>
      </w:r>
    </w:p>
    <w:p w:rsidR="005954E8" w:rsidRPr="00FF15DE" w:rsidRDefault="005954E8">
      <w:pPr>
        <w:widowControl/>
        <w:tabs>
          <w:tab w:val="left" w:pos="-1440"/>
        </w:tabs>
        <w:spacing w:line="240" w:lineRule="exact"/>
        <w:ind w:left="720" w:hanging="720"/>
        <w:jc w:val="both"/>
        <w:sectPr w:rsidR="005954E8" w:rsidRPr="00FF15DE">
          <w:pgSz w:w="12240" w:h="15840"/>
          <w:pgMar w:top="720" w:right="1440" w:bottom="720" w:left="1440" w:header="720" w:footer="720" w:gutter="0"/>
          <w:cols w:space="720"/>
          <w:noEndnote/>
        </w:sectPr>
      </w:pPr>
    </w:p>
    <w:p w:rsidR="005954E8" w:rsidRPr="00FF15DE" w:rsidRDefault="005954E8">
      <w:pPr>
        <w:widowControl/>
        <w:tabs>
          <w:tab w:val="center" w:pos="4680"/>
        </w:tabs>
        <w:spacing w:line="240" w:lineRule="exact"/>
        <w:jc w:val="both"/>
      </w:pPr>
      <w:r w:rsidRPr="00FF15DE">
        <w:lastRenderedPageBreak/>
        <w:tab/>
        <w:t>Qualification Guide 8</w:t>
      </w:r>
    </w:p>
    <w:p w:rsidR="005954E8" w:rsidRPr="00FF15DE" w:rsidRDefault="005954E8">
      <w:pPr>
        <w:widowControl/>
        <w:tabs>
          <w:tab w:val="center" w:pos="4680"/>
        </w:tabs>
        <w:spacing w:line="240" w:lineRule="exact"/>
        <w:jc w:val="both"/>
      </w:pPr>
      <w:r w:rsidRPr="00FF15DE">
        <w:tab/>
        <w:t>Formal Training</w:t>
      </w:r>
    </w:p>
    <w:p w:rsidR="005954E8" w:rsidRPr="00FF15DE" w:rsidRDefault="005954E8">
      <w:pPr>
        <w:widowControl/>
        <w:spacing w:line="240" w:lineRule="exact"/>
        <w:jc w:val="both"/>
      </w:pPr>
    </w:p>
    <w:p w:rsidR="005954E8" w:rsidRPr="00FF15DE" w:rsidRDefault="005954E8">
      <w:pPr>
        <w:widowControl/>
        <w:spacing w:line="240" w:lineRule="exact"/>
        <w:jc w:val="both"/>
      </w:pPr>
    </w:p>
    <w:p w:rsidR="005954E8" w:rsidRPr="00FF15DE" w:rsidRDefault="005954E8">
      <w:pPr>
        <w:widowControl/>
        <w:spacing w:line="240" w:lineRule="exact"/>
        <w:jc w:val="both"/>
      </w:pPr>
      <w:r w:rsidRPr="00FF15DE">
        <w:t>The standards for each Training Course are provided in the NRC Technical Training Division Course Catalog and will not be duplicated in the Qualification Guide.</w:t>
      </w:r>
    </w:p>
    <w:p w:rsidR="005954E8" w:rsidRPr="00FF15DE" w:rsidRDefault="005954E8">
      <w:pPr>
        <w:widowControl/>
        <w:spacing w:line="240" w:lineRule="exact"/>
        <w:jc w:val="both"/>
      </w:pPr>
    </w:p>
    <w:p w:rsidR="005954E8" w:rsidRPr="00FF15DE" w:rsidRDefault="005954E8">
      <w:pPr>
        <w:widowControl/>
        <w:spacing w:line="240" w:lineRule="exact"/>
        <w:jc w:val="both"/>
      </w:pPr>
    </w:p>
    <w:p w:rsidR="00D733C4" w:rsidRDefault="00D733C4">
      <w:pPr>
        <w:widowControl/>
        <w:spacing w:line="240" w:lineRule="exact"/>
        <w:jc w:val="both"/>
        <w:rPr>
          <w:ins w:id="119" w:author="BXV1" w:date="2011-08-09T10:13:00Z"/>
        </w:rPr>
        <w:sectPr w:rsidR="00D733C4" w:rsidSect="005954E8">
          <w:pgSz w:w="12240" w:h="15840"/>
          <w:pgMar w:top="720" w:right="1440" w:bottom="720" w:left="1440" w:header="720" w:footer="720" w:gutter="0"/>
          <w:cols w:space="720"/>
          <w:noEndnote/>
        </w:sectPr>
      </w:pPr>
    </w:p>
    <w:p w:rsidR="00D733C4" w:rsidRDefault="00D733C4" w:rsidP="00D733C4">
      <w:pPr>
        <w:jc w:val="center"/>
        <w:rPr>
          <w:ins w:id="120" w:author="BXV1" w:date="2011-08-09T10:14:00Z"/>
        </w:rPr>
      </w:pPr>
      <w:ins w:id="121" w:author="BXV1" w:date="2011-08-09T10:14:00Z">
        <w:r>
          <w:lastRenderedPageBreak/>
          <w:t>Attachment 1</w:t>
        </w:r>
      </w:ins>
    </w:p>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ins w:id="122" w:author="BXV1" w:date="2011-08-09T10:14:00Z"/>
        </w:rPr>
      </w:pPr>
      <w:ins w:id="123" w:author="BXV1" w:date="2011-08-09T10:14:00Z">
        <w:r>
          <w:t>Revision History for IMC 1246, Appendix E8</w:t>
        </w:r>
      </w:ins>
    </w:p>
    <w:p w:rsidR="00D733C4" w:rsidRDefault="00D733C4" w:rsidP="00D733C4">
      <w:pPr>
        <w:widowControl/>
        <w:tabs>
          <w:tab w:val="left" w:pos="-1440"/>
          <w:tab w:val="left" w:pos="8295"/>
        </w:tabs>
        <w:spacing w:line="273" w:lineRule="exact"/>
        <w:rPr>
          <w:ins w:id="124" w:author="BXV1" w:date="2011-08-09T10:14:00Z"/>
        </w:rPr>
      </w:pPr>
      <w:ins w:id="125" w:author="BXV1" w:date="2011-08-09T10:14:00Z">
        <w:r>
          <w:tab/>
        </w:r>
      </w:ins>
    </w:p>
    <w:tbl>
      <w:tblPr>
        <w:tblW w:w="0" w:type="auto"/>
        <w:jc w:val="center"/>
        <w:tblInd w:w="120" w:type="dxa"/>
        <w:tblLayout w:type="fixed"/>
        <w:tblCellMar>
          <w:left w:w="120" w:type="dxa"/>
          <w:right w:w="120" w:type="dxa"/>
        </w:tblCellMar>
        <w:tblLook w:val="04A0"/>
      </w:tblPr>
      <w:tblGrid>
        <w:gridCol w:w="1620"/>
        <w:gridCol w:w="1890"/>
        <w:gridCol w:w="3420"/>
        <w:gridCol w:w="1350"/>
        <w:gridCol w:w="1980"/>
        <w:gridCol w:w="2520"/>
      </w:tblGrid>
      <w:tr w:rsidR="00D733C4" w:rsidRPr="007F6694" w:rsidTr="009A3730">
        <w:trPr>
          <w:jc w:val="center"/>
          <w:ins w:id="126" w:author="BXV1" w:date="2011-08-09T10:14:00Z"/>
        </w:trPr>
        <w:tc>
          <w:tcPr>
            <w:tcW w:w="162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27" w:author="BXV1" w:date="2011-08-09T10:14:00Z"/>
                <w:rFonts w:eastAsia="ヒラギノ角ゴ Pro W3"/>
                <w:color w:val="000000"/>
              </w:rPr>
            </w:pPr>
            <w:ins w:id="128" w:author="BXV1" w:date="2011-08-09T10:14:00Z">
              <w:r w:rsidRPr="007F6694">
                <w:rPr>
                  <w:rFonts w:eastAsia="ヒラギノ角ゴ Pro W3"/>
                  <w:color w:val="000000"/>
                </w:rPr>
                <w:t>Commitment Tracking Number</w:t>
              </w:r>
            </w:ins>
          </w:p>
        </w:tc>
        <w:tc>
          <w:tcPr>
            <w:tcW w:w="1890" w:type="dxa"/>
            <w:tcBorders>
              <w:top w:val="single" w:sz="8" w:space="0" w:color="000000"/>
              <w:left w:val="single" w:sz="8" w:space="0" w:color="000000"/>
              <w:bottom w:val="single" w:sz="8" w:space="0" w:color="000000"/>
              <w:right w:val="single" w:sz="8" w:space="0" w:color="000000"/>
            </w:tcBorders>
            <w:hideMark/>
          </w:tcPr>
          <w:p w:rsidR="00D733C4" w:rsidRDefault="009A3730"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29" w:author="BXV1" w:date="2011-08-09T10:14:00Z"/>
                <w:rFonts w:eastAsia="ヒラギノ角ゴ Pro W3"/>
                <w:color w:val="000000"/>
              </w:rPr>
            </w:pPr>
            <w:ins w:id="130" w:author="BXV1" w:date="2011-08-25T15:59:00Z">
              <w:r>
                <w:rPr>
                  <w:rFonts w:eastAsia="ヒラギノ角ゴ Pro W3"/>
                  <w:color w:val="000000"/>
                </w:rPr>
                <w:t xml:space="preserve">Document Accession number and </w:t>
              </w:r>
            </w:ins>
            <w:ins w:id="131" w:author="BXV1" w:date="2011-08-09T10:14:00Z">
              <w:r w:rsidR="00D733C4" w:rsidRPr="007F6694">
                <w:rPr>
                  <w:rFonts w:eastAsia="ヒラギノ角ゴ Pro W3"/>
                  <w:color w:val="000000"/>
                </w:rPr>
                <w:t>Issue Date</w:t>
              </w:r>
            </w:ins>
          </w:p>
        </w:tc>
        <w:tc>
          <w:tcPr>
            <w:tcW w:w="342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32" w:author="BXV1" w:date="2011-08-09T10:14:00Z"/>
                <w:rFonts w:eastAsia="ヒラギノ角ゴ Pro W3"/>
                <w:color w:val="000000"/>
              </w:rPr>
            </w:pPr>
            <w:ins w:id="133" w:author="BXV1" w:date="2011-08-09T10:14:00Z">
              <w:r w:rsidRPr="007F6694">
                <w:rPr>
                  <w:rFonts w:eastAsia="ヒラギノ角ゴ Pro W3"/>
                  <w:color w:val="000000"/>
                </w:rPr>
                <w:t>Description of Change</w:t>
              </w:r>
            </w:ins>
          </w:p>
        </w:tc>
        <w:tc>
          <w:tcPr>
            <w:tcW w:w="135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34" w:author="BXV1" w:date="2011-08-09T10:14:00Z"/>
                <w:rFonts w:eastAsia="ヒラギノ角ゴ Pro W3"/>
                <w:color w:val="000000"/>
              </w:rPr>
            </w:pPr>
            <w:ins w:id="135" w:author="BXV1" w:date="2011-08-09T10:14:00Z">
              <w:r w:rsidRPr="007F6694">
                <w:rPr>
                  <w:rFonts w:eastAsia="ヒラギノ角ゴ Pro W3"/>
                  <w:color w:val="000000"/>
                </w:rPr>
                <w:t>Training Needed</w:t>
              </w:r>
            </w:ins>
          </w:p>
        </w:tc>
        <w:tc>
          <w:tcPr>
            <w:tcW w:w="198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36" w:author="BXV1" w:date="2011-08-09T10:14:00Z"/>
                <w:rFonts w:eastAsia="ヒラギノ角ゴ Pro W3"/>
                <w:color w:val="000000"/>
              </w:rPr>
            </w:pPr>
            <w:ins w:id="137" w:author="BXV1" w:date="2011-08-09T10:14:00Z">
              <w:r w:rsidRPr="007F6694">
                <w:rPr>
                  <w:rFonts w:eastAsia="ヒラギノ角ゴ Pro W3"/>
                  <w:color w:val="000000"/>
                </w:rPr>
                <w:t>Training Completion Date</w:t>
              </w:r>
            </w:ins>
          </w:p>
        </w:tc>
        <w:tc>
          <w:tcPr>
            <w:tcW w:w="252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38" w:author="BXV1" w:date="2011-08-09T10:14:00Z"/>
                <w:rFonts w:eastAsia="ヒラギノ角ゴ Pro W3"/>
                <w:color w:val="000000"/>
              </w:rPr>
            </w:pPr>
            <w:ins w:id="139" w:author="BXV1" w:date="2011-08-09T10:14:00Z">
              <w:r w:rsidRPr="007F6694">
                <w:rPr>
                  <w:rFonts w:eastAsia="ヒラギノ角ゴ Pro W3"/>
                  <w:color w:val="000000"/>
                </w:rPr>
                <w:t>Comment Resolution Accession Number</w:t>
              </w:r>
            </w:ins>
          </w:p>
        </w:tc>
      </w:tr>
      <w:tr w:rsidR="00D733C4" w:rsidTr="009A3730">
        <w:trPr>
          <w:trHeight w:val="1177"/>
          <w:jc w:val="center"/>
          <w:ins w:id="140" w:author="BXV1" w:date="2011-08-09T10:14:00Z"/>
        </w:trPr>
        <w:tc>
          <w:tcPr>
            <w:tcW w:w="162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41" w:author="BXV1" w:date="2011-08-09T10:14:00Z"/>
                <w:rFonts w:eastAsia="ヒラギノ角ゴ Pro W3"/>
                <w:color w:val="000000"/>
              </w:rPr>
            </w:pPr>
            <w:ins w:id="142" w:author="BXV1" w:date="2011-08-09T10:14:00Z">
              <w:r>
                <w:rPr>
                  <w:rFonts w:eastAsia="ヒラギノ角ゴ Pro W3"/>
                  <w:color w:val="000000"/>
                </w:rPr>
                <w:t>N/A</w:t>
              </w:r>
            </w:ins>
          </w:p>
        </w:tc>
        <w:tc>
          <w:tcPr>
            <w:tcW w:w="1890" w:type="dxa"/>
            <w:tcBorders>
              <w:top w:val="single" w:sz="8" w:space="0" w:color="000000"/>
              <w:left w:val="single" w:sz="8" w:space="0" w:color="000000"/>
              <w:bottom w:val="single" w:sz="8" w:space="0" w:color="000000"/>
              <w:right w:val="single" w:sz="8" w:space="0" w:color="000000"/>
            </w:tcBorders>
            <w:hideMark/>
          </w:tcPr>
          <w:p w:rsidR="009A3730" w:rsidRDefault="009A3730"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43" w:author="BXV1" w:date="2011-08-25T15:59:00Z"/>
                <w:rFonts w:eastAsia="ヒラギノ角ゴ Pro W3"/>
                <w:color w:val="000000"/>
              </w:rPr>
            </w:pPr>
            <w:ins w:id="144" w:author="BXV1" w:date="2011-08-25T16:00:00Z">
              <w:r w:rsidRPr="009A3730">
                <w:rPr>
                  <w:rFonts w:eastAsia="ヒラギノ角ゴ Pro W3"/>
                  <w:color w:val="000000"/>
                </w:rPr>
                <w:t>ML112360177</w:t>
              </w:r>
            </w:ins>
          </w:p>
          <w:p w:rsidR="00D733C4" w:rsidRDefault="00D25B48"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45" w:author="btc1" w:date="2011-11-01T08:22:00Z"/>
                <w:rFonts w:eastAsia="ヒラギノ角ゴ Pro W3"/>
                <w:color w:val="000000"/>
              </w:rPr>
            </w:pPr>
            <w:ins w:id="146" w:author="btc1" w:date="2011-11-01T08:22:00Z">
              <w:r>
                <w:rPr>
                  <w:rFonts w:eastAsia="ヒラギノ角ゴ Pro W3"/>
                  <w:color w:val="000000"/>
                </w:rPr>
                <w:t>10/26/11</w:t>
              </w:r>
            </w:ins>
          </w:p>
          <w:p w:rsidR="00D25B48" w:rsidRDefault="00D25B48"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47" w:author="BXV1" w:date="2011-08-09T10:14:00Z"/>
                <w:rFonts w:eastAsia="ヒラギノ角ゴ Pro W3"/>
                <w:color w:val="000000"/>
              </w:rPr>
            </w:pPr>
            <w:ins w:id="148" w:author="btc1" w:date="2011-11-01T08:22:00Z">
              <w:r>
                <w:rPr>
                  <w:rFonts w:eastAsia="ヒラギノ角ゴ Pro W3"/>
                  <w:color w:val="000000"/>
                </w:rPr>
                <w:t>CN 11-022</w:t>
              </w:r>
            </w:ins>
          </w:p>
        </w:tc>
        <w:tc>
          <w:tcPr>
            <w:tcW w:w="3420" w:type="dxa"/>
            <w:tcBorders>
              <w:top w:val="single" w:sz="8" w:space="0" w:color="000000"/>
              <w:left w:val="single" w:sz="8" w:space="0" w:color="000000"/>
              <w:bottom w:val="single" w:sz="8" w:space="0" w:color="000000"/>
              <w:right w:val="single" w:sz="8" w:space="0" w:color="000000"/>
            </w:tcBorders>
            <w:hideMark/>
          </w:tcPr>
          <w:p w:rsidR="009A3730" w:rsidRDefault="009A3730" w:rsidP="009A3730">
            <w:pPr>
              <w:rPr>
                <w:ins w:id="149" w:author="BXV1" w:date="2011-08-25T16:00:00Z"/>
              </w:rPr>
            </w:pPr>
            <w:ins w:id="150" w:author="BXV1" w:date="2011-08-25T16:00:00Z">
              <w:r>
                <w:t>Revision history sheet added. Combined Appendix A</w:t>
              </w:r>
            </w:ins>
            <w:ins w:id="151" w:author="BXV1" w:date="2011-08-25T16:01:00Z">
              <w:r>
                <w:t>13</w:t>
              </w:r>
            </w:ins>
            <w:ins w:id="152" w:author="BXV1" w:date="2011-08-25T16:00:00Z">
              <w:r>
                <w:t xml:space="preserve"> with Appendix B</w:t>
              </w:r>
            </w:ins>
            <w:ins w:id="153" w:author="BXV1" w:date="2011-08-25T16:01:00Z">
              <w:r>
                <w:t>13</w:t>
              </w:r>
            </w:ins>
            <w:ins w:id="154" w:author="BXV1" w:date="2011-08-25T16:00:00Z">
              <w:r>
                <w:t xml:space="preserve"> and renamed as Appendix E8. Added “training requirements” section from Appendix A</w:t>
              </w:r>
            </w:ins>
            <w:ins w:id="155" w:author="BXV1" w:date="2011-08-25T16:01:00Z">
              <w:r>
                <w:t>13.</w:t>
              </w:r>
            </w:ins>
          </w:p>
          <w:p w:rsidR="003722A9" w:rsidRDefault="0037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56" w:author="BXV1" w:date="2011-08-09T10:14:00Z"/>
                <w:rFonts w:eastAsia="ヒラギノ角ゴ Pro W3"/>
                <w:color w:val="000000"/>
              </w:rPr>
            </w:pPr>
          </w:p>
        </w:tc>
        <w:tc>
          <w:tcPr>
            <w:tcW w:w="135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57" w:author="BXV1" w:date="2011-08-09T10:14:00Z"/>
                <w:rFonts w:eastAsia="ヒラギノ角ゴ Pro W3"/>
                <w:color w:val="000000"/>
              </w:rPr>
            </w:pPr>
            <w:ins w:id="158" w:author="BXV1" w:date="2011-08-09T10:14:00Z">
              <w:r>
                <w:rPr>
                  <w:rFonts w:eastAsia="ヒラギノ角ゴ Pro W3"/>
                  <w:color w:val="000000"/>
                </w:rPr>
                <w:t>None</w:t>
              </w:r>
            </w:ins>
          </w:p>
        </w:tc>
        <w:tc>
          <w:tcPr>
            <w:tcW w:w="198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59" w:author="BXV1" w:date="2011-08-09T10:14:00Z"/>
                <w:rFonts w:eastAsia="ヒラギノ角ゴ Pro W3"/>
                <w:color w:val="000000"/>
              </w:rPr>
            </w:pPr>
            <w:ins w:id="160" w:author="BXV1" w:date="2011-08-09T10:14:00Z">
              <w:r>
                <w:rPr>
                  <w:rFonts w:eastAsia="ヒラギノ角ゴ Pro W3"/>
                  <w:color w:val="000000"/>
                </w:rPr>
                <w:t>N/A</w:t>
              </w:r>
            </w:ins>
          </w:p>
        </w:tc>
        <w:tc>
          <w:tcPr>
            <w:tcW w:w="2520" w:type="dxa"/>
            <w:tcBorders>
              <w:top w:val="single" w:sz="8" w:space="0" w:color="000000"/>
              <w:left w:val="single" w:sz="8" w:space="0" w:color="000000"/>
              <w:bottom w:val="single" w:sz="8" w:space="0" w:color="000000"/>
              <w:right w:val="single" w:sz="8" w:space="0" w:color="000000"/>
            </w:tcBorders>
            <w:hideMark/>
          </w:tcPr>
          <w:p w:rsidR="00D733C4" w:rsidRDefault="009A3730"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1" w:author="BXV1" w:date="2011-08-09T10:14:00Z"/>
                <w:rFonts w:eastAsia="ヒラギノ角ゴ Pro W3"/>
                <w:color w:val="000000"/>
              </w:rPr>
            </w:pPr>
            <w:ins w:id="162" w:author="BXV1" w:date="2011-08-25T16:02:00Z">
              <w:r>
                <w:rPr>
                  <w:rFonts w:eastAsia="ヒラギノ角ゴ Pro W3"/>
                  <w:color w:val="000000"/>
                </w:rPr>
                <w:t>ML112360186</w:t>
              </w:r>
            </w:ins>
          </w:p>
        </w:tc>
      </w:tr>
      <w:tr w:rsidR="00D733C4" w:rsidTr="009A3730">
        <w:trPr>
          <w:trHeight w:val="430"/>
          <w:jc w:val="center"/>
          <w:ins w:id="163" w:author="BXV1" w:date="2011-08-09T10:14:00Z"/>
        </w:trPr>
        <w:tc>
          <w:tcPr>
            <w:tcW w:w="162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4" w:author="BXV1" w:date="2011-08-09T10:14:00Z"/>
                <w:rFonts w:eastAsia="ヒラギノ角ゴ Pro W3"/>
                <w:color w:val="000000"/>
              </w:rPr>
            </w:pPr>
          </w:p>
        </w:tc>
        <w:tc>
          <w:tcPr>
            <w:tcW w:w="189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5" w:author="BXV1" w:date="2011-08-09T10:14:00Z"/>
                <w:rFonts w:eastAsia="ヒラギノ角ゴ Pro W3"/>
                <w:color w:val="000000"/>
              </w:rPr>
            </w:pPr>
          </w:p>
        </w:tc>
        <w:tc>
          <w:tcPr>
            <w:tcW w:w="342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6" w:author="BXV1" w:date="2011-08-09T10:14:00Z"/>
                <w:rFonts w:eastAsia="ヒラギノ角ゴ Pro W3"/>
                <w:color w:val="000000"/>
              </w:rPr>
            </w:pPr>
          </w:p>
        </w:tc>
        <w:tc>
          <w:tcPr>
            <w:tcW w:w="135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7" w:author="BXV1" w:date="2011-08-09T10:14:00Z"/>
                <w:rFonts w:eastAsia="ヒラギノ角ゴ Pro W3"/>
                <w:color w:val="000000"/>
              </w:rPr>
            </w:pPr>
          </w:p>
        </w:tc>
        <w:tc>
          <w:tcPr>
            <w:tcW w:w="198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8" w:author="BXV1" w:date="2011-08-09T10:14:00Z"/>
                <w:rFonts w:eastAsia="ヒラギノ角ゴ Pro W3"/>
                <w:color w:val="000000"/>
              </w:rPr>
            </w:pPr>
          </w:p>
        </w:tc>
        <w:tc>
          <w:tcPr>
            <w:tcW w:w="2520" w:type="dxa"/>
            <w:tcBorders>
              <w:top w:val="single" w:sz="8" w:space="0" w:color="000000"/>
              <w:left w:val="single" w:sz="8" w:space="0" w:color="000000"/>
              <w:bottom w:val="single" w:sz="8" w:space="0" w:color="000000"/>
              <w:right w:val="single" w:sz="8" w:space="0" w:color="000000"/>
            </w:tcBorders>
            <w:hideMark/>
          </w:tcPr>
          <w:p w:rsidR="00D733C4" w:rsidRDefault="00D733C4" w:rsidP="00D73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9" w:author="BXV1" w:date="2011-08-09T10:14:00Z"/>
                <w:rFonts w:eastAsia="ヒラギノ角ゴ Pro W3"/>
                <w:color w:val="000000"/>
              </w:rPr>
            </w:pPr>
          </w:p>
        </w:tc>
      </w:tr>
    </w:tbl>
    <w:p w:rsidR="00D733C4" w:rsidRPr="00567381" w:rsidRDefault="00D733C4" w:rsidP="00D733C4">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jc w:val="both"/>
        <w:rPr>
          <w:ins w:id="170" w:author="BXV1" w:date="2011-08-09T10:14:00Z"/>
        </w:rPr>
      </w:pPr>
    </w:p>
    <w:p w:rsidR="005954E8" w:rsidRPr="00FF15DE" w:rsidRDefault="005954E8">
      <w:pPr>
        <w:widowControl/>
        <w:spacing w:line="240" w:lineRule="exact"/>
        <w:jc w:val="both"/>
      </w:pPr>
    </w:p>
    <w:sectPr w:rsidR="005954E8" w:rsidRPr="00FF15DE" w:rsidSect="00D733C4">
      <w:footerReference w:type="default" r:id="rId11"/>
      <w:pgSz w:w="15840" w:h="12240" w:orient="landscape"/>
      <w:pgMar w:top="1440" w:right="720" w:bottom="1440" w:left="72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212" w:rsidRDefault="00F03212" w:rsidP="005954E8">
      <w:r>
        <w:separator/>
      </w:r>
    </w:p>
  </w:endnote>
  <w:endnote w:type="continuationSeparator" w:id="0">
    <w:p w:rsidR="00F03212" w:rsidRDefault="00F03212" w:rsidP="005954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hruti">
    <w:panose1 w:val="02000500000000000000"/>
    <w:charset w:val="00"/>
    <w:family w:val="auto"/>
    <w:pitch w:val="variable"/>
    <w:sig w:usb0="0004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2A9" w:rsidRDefault="003722A9">
    <w:pPr>
      <w:spacing w:line="240" w:lineRule="exact"/>
    </w:pPr>
  </w:p>
  <w:p w:rsidR="003722A9" w:rsidRDefault="003722A9">
    <w:pPr>
      <w:tabs>
        <w:tab w:val="center" w:pos="4680"/>
        <w:tab w:val="right" w:pos="9360"/>
      </w:tabs>
      <w:rPr>
        <w:rFonts w:ascii="Shruti" w:hAnsi="Shruti" w:cs="Shruti"/>
      </w:rPr>
    </w:pPr>
    <w:r>
      <w:rPr>
        <w:rFonts w:ascii="Shruti" w:hAnsi="Shruti" w:cs="Shruti"/>
        <w:sz w:val="22"/>
        <w:szCs w:val="22"/>
      </w:rPr>
      <w:t>1246, APPENDIX A</w:t>
    </w:r>
    <w:r>
      <w:rPr>
        <w:rFonts w:ascii="Shruti" w:hAnsi="Shruti" w:cs="Shruti"/>
        <w:sz w:val="22"/>
        <w:szCs w:val="22"/>
      </w:rPr>
      <w:tab/>
      <w:t>XIII-</w:t>
    </w:r>
    <w:r w:rsidR="000F60FD">
      <w:rPr>
        <w:rFonts w:ascii="Shruti" w:hAnsi="Shruti" w:cs="Shruti"/>
        <w:sz w:val="22"/>
        <w:szCs w:val="22"/>
      </w:rPr>
      <w:fldChar w:fldCharType="begin"/>
    </w:r>
    <w:r>
      <w:rPr>
        <w:rFonts w:ascii="Shruti" w:hAnsi="Shruti" w:cs="Shruti"/>
        <w:sz w:val="22"/>
        <w:szCs w:val="22"/>
      </w:rPr>
      <w:instrText xml:space="preserve">PAGE </w:instrText>
    </w:r>
    <w:r w:rsidR="000F60FD">
      <w:rPr>
        <w:rFonts w:ascii="Shruti" w:hAnsi="Shruti" w:cs="Shruti"/>
        <w:sz w:val="22"/>
        <w:szCs w:val="22"/>
      </w:rPr>
      <w:fldChar w:fldCharType="separate"/>
    </w:r>
    <w:r>
      <w:rPr>
        <w:rFonts w:ascii="Shruti" w:hAnsi="Shruti" w:cs="Shruti"/>
        <w:noProof/>
        <w:sz w:val="22"/>
        <w:szCs w:val="22"/>
      </w:rPr>
      <w:t>2</w:t>
    </w:r>
    <w:r w:rsidR="000F60FD">
      <w:rPr>
        <w:rFonts w:ascii="Shruti" w:hAnsi="Shruti" w:cs="Shruti"/>
        <w:sz w:val="22"/>
        <w:szCs w:val="22"/>
      </w:rPr>
      <w:fldChar w:fldCharType="end"/>
    </w:r>
    <w:r>
      <w:rPr>
        <w:rFonts w:ascii="Shruti" w:hAnsi="Shruti" w:cs="Shruti"/>
        <w:sz w:val="22"/>
        <w:szCs w:val="22"/>
      </w:rPr>
      <w:tab/>
      <w:t>Issue Date: 01/05/01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2A9" w:rsidRDefault="003722A9">
    <w:pPr>
      <w:spacing w:line="240" w:lineRule="exact"/>
    </w:pPr>
  </w:p>
  <w:p w:rsidR="003722A9" w:rsidRDefault="003722A9">
    <w:pPr>
      <w:tabs>
        <w:tab w:val="center" w:pos="4680"/>
        <w:tab w:val="right" w:pos="9360"/>
      </w:tabs>
      <w:rPr>
        <w:rFonts w:ascii="Shruti" w:hAnsi="Shruti" w:cs="Shruti"/>
      </w:rPr>
    </w:pPr>
    <w:ins w:id="100" w:author="Tomas Herrera" w:date="2011-08-18T11:43:00Z">
      <w:r>
        <w:rPr>
          <w:rFonts w:ascii="Shruti" w:hAnsi="Shruti" w:cs="Shruti"/>
          <w:sz w:val="22"/>
          <w:szCs w:val="22"/>
        </w:rPr>
        <w:t xml:space="preserve">Issue Date: </w:t>
      </w:r>
    </w:ins>
    <w:ins w:id="101" w:author="btc1" w:date="2011-11-01T08:20:00Z">
      <w:r w:rsidR="00D25B48">
        <w:rPr>
          <w:rFonts w:ascii="Shruti" w:hAnsi="Shruti" w:cs="Shruti"/>
          <w:sz w:val="22"/>
          <w:szCs w:val="22"/>
        </w:rPr>
        <w:t>10/26/11</w:t>
      </w:r>
    </w:ins>
    <w:ins w:id="102" w:author="Tomas Herrera" w:date="2011-08-18T11:43:00Z">
      <w:r>
        <w:rPr>
          <w:rFonts w:ascii="Shruti" w:hAnsi="Shruti" w:cs="Shruti"/>
          <w:sz w:val="22"/>
          <w:szCs w:val="22"/>
        </w:rPr>
        <w:tab/>
        <w:t xml:space="preserve"> E8-</w:t>
      </w:r>
      <w:r w:rsidR="000F60FD">
        <w:rPr>
          <w:rFonts w:ascii="Shruti" w:hAnsi="Shruti" w:cs="Shruti"/>
          <w:sz w:val="22"/>
          <w:szCs w:val="22"/>
        </w:rPr>
        <w:fldChar w:fldCharType="begin"/>
      </w:r>
      <w:r>
        <w:rPr>
          <w:rFonts w:ascii="Shruti" w:hAnsi="Shruti" w:cs="Shruti"/>
          <w:sz w:val="22"/>
          <w:szCs w:val="22"/>
        </w:rPr>
        <w:instrText xml:space="preserve">PAGE </w:instrText>
      </w:r>
      <w:r w:rsidR="000F60FD">
        <w:rPr>
          <w:rFonts w:ascii="Shruti" w:hAnsi="Shruti" w:cs="Shruti"/>
          <w:sz w:val="22"/>
          <w:szCs w:val="22"/>
        </w:rPr>
        <w:fldChar w:fldCharType="separate"/>
      </w:r>
    </w:ins>
    <w:r w:rsidR="00CE3265">
      <w:rPr>
        <w:rFonts w:ascii="Shruti" w:hAnsi="Shruti" w:cs="Shruti"/>
        <w:noProof/>
        <w:sz w:val="22"/>
        <w:szCs w:val="22"/>
      </w:rPr>
      <w:t>1</w:t>
    </w:r>
    <w:ins w:id="103" w:author="Tomas Herrera" w:date="2011-08-18T11:43:00Z">
      <w:r w:rsidR="000F60FD">
        <w:rPr>
          <w:rFonts w:ascii="Shruti" w:hAnsi="Shruti" w:cs="Shruti"/>
          <w:sz w:val="22"/>
          <w:szCs w:val="22"/>
        </w:rPr>
        <w:fldChar w:fldCharType="end"/>
      </w:r>
      <w:r>
        <w:rPr>
          <w:rFonts w:ascii="Shruti" w:hAnsi="Shruti" w:cs="Shruti"/>
          <w:sz w:val="22"/>
          <w:szCs w:val="22"/>
        </w:rPr>
        <w:tab/>
        <w:t>1246</w:t>
      </w:r>
    </w:ins>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2A9" w:rsidRDefault="003722A9">
    <w:pPr>
      <w:spacing w:line="240" w:lineRule="exact"/>
    </w:pPr>
  </w:p>
  <w:p w:rsidR="003722A9" w:rsidRDefault="003722A9">
    <w:pPr>
      <w:tabs>
        <w:tab w:val="center" w:pos="4920"/>
        <w:tab w:val="right" w:pos="9840"/>
      </w:tabs>
      <w:rPr>
        <w:rFonts w:ascii="Shruti" w:hAnsi="Shruti" w:cs="Shruti"/>
      </w:rPr>
    </w:pPr>
    <w:r>
      <w:rPr>
        <w:rFonts w:ascii="Shruti" w:hAnsi="Shruti" w:cs="Shruti"/>
        <w:sz w:val="22"/>
        <w:szCs w:val="22"/>
      </w:rPr>
      <w:t>1246, APPENDIX B</w:t>
    </w:r>
    <w:r>
      <w:rPr>
        <w:rFonts w:ascii="Shruti" w:hAnsi="Shruti" w:cs="Shruti"/>
        <w:sz w:val="22"/>
        <w:szCs w:val="22"/>
      </w:rPr>
      <w:tab/>
      <w:t>XIII-</w:t>
    </w:r>
    <w:r w:rsidR="000F60FD">
      <w:rPr>
        <w:rFonts w:ascii="Shruti" w:hAnsi="Shruti" w:cs="Shruti"/>
        <w:sz w:val="22"/>
        <w:szCs w:val="22"/>
      </w:rPr>
      <w:fldChar w:fldCharType="begin"/>
    </w:r>
    <w:r>
      <w:rPr>
        <w:rFonts w:ascii="Shruti" w:hAnsi="Shruti" w:cs="Shruti"/>
        <w:sz w:val="22"/>
        <w:szCs w:val="22"/>
      </w:rPr>
      <w:instrText xml:space="preserve">PAGE </w:instrText>
    </w:r>
    <w:r w:rsidR="000F60FD">
      <w:rPr>
        <w:rFonts w:ascii="Shruti" w:hAnsi="Shruti" w:cs="Shruti"/>
        <w:sz w:val="22"/>
        <w:szCs w:val="22"/>
      </w:rPr>
      <w:fldChar w:fldCharType="separate"/>
    </w:r>
    <w:r>
      <w:rPr>
        <w:rFonts w:ascii="Shruti" w:hAnsi="Shruti" w:cs="Shruti"/>
        <w:noProof/>
        <w:sz w:val="22"/>
        <w:szCs w:val="22"/>
      </w:rPr>
      <w:t>2</w:t>
    </w:r>
    <w:r w:rsidR="000F60FD">
      <w:rPr>
        <w:rFonts w:ascii="Shruti" w:hAnsi="Shruti" w:cs="Shruti"/>
        <w:sz w:val="22"/>
        <w:szCs w:val="22"/>
      </w:rPr>
      <w:fldChar w:fldCharType="end"/>
    </w:r>
    <w:r>
      <w:rPr>
        <w:rFonts w:ascii="Shruti" w:hAnsi="Shruti" w:cs="Shruti"/>
        <w:sz w:val="22"/>
        <w:szCs w:val="22"/>
      </w:rPr>
      <w:tab/>
      <w:t>Issue Date: 01/05/01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2A9" w:rsidRDefault="003722A9">
    <w:pPr>
      <w:spacing w:line="240" w:lineRule="exact"/>
    </w:pPr>
  </w:p>
  <w:p w:rsidR="003722A9" w:rsidRDefault="003722A9">
    <w:pPr>
      <w:tabs>
        <w:tab w:val="center" w:pos="4920"/>
        <w:tab w:val="right" w:pos="9840"/>
      </w:tabs>
      <w:rPr>
        <w:rFonts w:ascii="Shruti" w:hAnsi="Shruti" w:cs="Shruti"/>
      </w:rPr>
    </w:pPr>
    <w:r>
      <w:rPr>
        <w:rFonts w:ascii="Shruti" w:hAnsi="Shruti" w:cs="Shruti"/>
        <w:sz w:val="22"/>
        <w:szCs w:val="22"/>
      </w:rPr>
      <w:t>Issue Date:</w:t>
    </w:r>
    <w:ins w:id="116" w:author="BXV1" w:date="2011-08-09T10:12:00Z">
      <w:r>
        <w:rPr>
          <w:rFonts w:ascii="Shruti" w:hAnsi="Shruti" w:cs="Shruti"/>
          <w:sz w:val="22"/>
          <w:szCs w:val="22"/>
        </w:rPr>
        <w:t xml:space="preserve"> </w:t>
      </w:r>
    </w:ins>
    <w:ins w:id="117" w:author="btc1" w:date="2011-11-01T08:21:00Z">
      <w:r w:rsidR="00D25B48">
        <w:rPr>
          <w:rFonts w:ascii="Shruti" w:hAnsi="Shruti" w:cs="Shruti"/>
          <w:sz w:val="22"/>
          <w:szCs w:val="22"/>
        </w:rPr>
        <w:t>10/26/11</w:t>
      </w:r>
    </w:ins>
    <w:r>
      <w:rPr>
        <w:rFonts w:ascii="Shruti" w:hAnsi="Shruti" w:cs="Shruti"/>
        <w:sz w:val="22"/>
        <w:szCs w:val="22"/>
      </w:rPr>
      <w:tab/>
      <w:t xml:space="preserve"> E8-</w:t>
    </w:r>
    <w:r w:rsidR="000F60FD">
      <w:rPr>
        <w:rFonts w:ascii="Shruti" w:hAnsi="Shruti" w:cs="Shruti"/>
        <w:sz w:val="22"/>
        <w:szCs w:val="22"/>
      </w:rPr>
      <w:fldChar w:fldCharType="begin"/>
    </w:r>
    <w:r>
      <w:rPr>
        <w:rFonts w:ascii="Shruti" w:hAnsi="Shruti" w:cs="Shruti"/>
        <w:sz w:val="22"/>
        <w:szCs w:val="22"/>
      </w:rPr>
      <w:instrText xml:space="preserve">PAGE </w:instrText>
    </w:r>
    <w:r w:rsidR="000F60FD">
      <w:rPr>
        <w:rFonts w:ascii="Shruti" w:hAnsi="Shruti" w:cs="Shruti"/>
        <w:sz w:val="22"/>
        <w:szCs w:val="22"/>
      </w:rPr>
      <w:fldChar w:fldCharType="separate"/>
    </w:r>
    <w:r w:rsidR="00CE3265">
      <w:rPr>
        <w:rFonts w:ascii="Shruti" w:hAnsi="Shruti" w:cs="Shruti"/>
        <w:noProof/>
        <w:sz w:val="22"/>
        <w:szCs w:val="22"/>
      </w:rPr>
      <w:t>3</w:t>
    </w:r>
    <w:r w:rsidR="000F60FD">
      <w:rPr>
        <w:rFonts w:ascii="Shruti" w:hAnsi="Shruti" w:cs="Shruti"/>
        <w:sz w:val="22"/>
        <w:szCs w:val="22"/>
      </w:rPr>
      <w:fldChar w:fldCharType="end"/>
    </w:r>
    <w:r>
      <w:rPr>
        <w:rFonts w:ascii="Shruti" w:hAnsi="Shruti" w:cs="Shruti"/>
        <w:sz w:val="22"/>
        <w:szCs w:val="22"/>
      </w:rPr>
      <w:tab/>
      <w:t>1246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2A9" w:rsidRDefault="003722A9">
    <w:pPr>
      <w:spacing w:line="240" w:lineRule="exact"/>
    </w:pPr>
  </w:p>
  <w:p w:rsidR="00000000" w:rsidRDefault="003722A9">
    <w:pPr>
      <w:tabs>
        <w:tab w:val="center" w:pos="6480"/>
        <w:tab w:val="right" w:pos="13500"/>
      </w:tabs>
      <w:jc w:val="both"/>
      <w:rPr>
        <w:rFonts w:ascii="Shruti" w:hAnsi="Shruti" w:cs="Shruti"/>
      </w:rPr>
    </w:pPr>
    <w:r>
      <w:rPr>
        <w:rFonts w:ascii="Shruti" w:hAnsi="Shruti" w:cs="Shruti"/>
        <w:sz w:val="22"/>
        <w:szCs w:val="22"/>
      </w:rPr>
      <w:t>Issue Date</w:t>
    </w:r>
    <w:ins w:id="171" w:author="btc1" w:date="2011-11-01T08:22:00Z">
      <w:r w:rsidR="00D25B48">
        <w:rPr>
          <w:rFonts w:ascii="Shruti" w:hAnsi="Shruti" w:cs="Shruti"/>
          <w:sz w:val="22"/>
          <w:szCs w:val="22"/>
        </w:rPr>
        <w:t xml:space="preserve"> 10/26/11</w:t>
      </w:r>
    </w:ins>
    <w:r>
      <w:rPr>
        <w:rFonts w:ascii="Shruti" w:hAnsi="Shruti" w:cs="Shruti"/>
        <w:sz w:val="22"/>
        <w:szCs w:val="22"/>
      </w:rPr>
      <w:tab/>
      <w:t xml:space="preserve"> </w:t>
    </w:r>
    <w:ins w:id="172" w:author="BXV1" w:date="2011-08-25T15:59:00Z">
      <w:r w:rsidR="009A3730">
        <w:rPr>
          <w:rFonts w:ascii="Shruti" w:hAnsi="Shruti" w:cs="Shruti"/>
          <w:sz w:val="22"/>
          <w:szCs w:val="22"/>
        </w:rPr>
        <w:t>Att1</w:t>
      </w:r>
    </w:ins>
    <w:r>
      <w:rPr>
        <w:rFonts w:ascii="Shruti" w:hAnsi="Shruti" w:cs="Shruti"/>
        <w:sz w:val="22"/>
        <w:szCs w:val="22"/>
      </w:rPr>
      <w:t>-</w:t>
    </w:r>
    <w:r w:rsidR="000F60FD">
      <w:rPr>
        <w:rFonts w:ascii="Shruti" w:hAnsi="Shruti" w:cs="Shruti"/>
        <w:sz w:val="22"/>
        <w:szCs w:val="22"/>
      </w:rPr>
      <w:fldChar w:fldCharType="begin"/>
    </w:r>
    <w:r>
      <w:rPr>
        <w:rFonts w:ascii="Shruti" w:hAnsi="Shruti" w:cs="Shruti"/>
        <w:sz w:val="22"/>
        <w:szCs w:val="22"/>
      </w:rPr>
      <w:instrText xml:space="preserve">PAGE </w:instrText>
    </w:r>
    <w:r w:rsidR="000F60FD">
      <w:rPr>
        <w:rFonts w:ascii="Shruti" w:hAnsi="Shruti" w:cs="Shruti"/>
        <w:sz w:val="22"/>
        <w:szCs w:val="22"/>
      </w:rPr>
      <w:fldChar w:fldCharType="separate"/>
    </w:r>
    <w:r w:rsidR="00CE3265">
      <w:rPr>
        <w:rFonts w:ascii="Shruti" w:hAnsi="Shruti" w:cs="Shruti"/>
        <w:noProof/>
        <w:sz w:val="22"/>
        <w:szCs w:val="22"/>
      </w:rPr>
      <w:t>1</w:t>
    </w:r>
    <w:r w:rsidR="000F60FD">
      <w:rPr>
        <w:rFonts w:ascii="Shruti" w:hAnsi="Shruti" w:cs="Shruti"/>
        <w:sz w:val="22"/>
        <w:szCs w:val="22"/>
      </w:rPr>
      <w:fldChar w:fldCharType="end"/>
    </w:r>
    <w:r>
      <w:rPr>
        <w:rFonts w:ascii="Shruti" w:hAnsi="Shruti" w:cs="Shruti"/>
        <w:sz w:val="22"/>
        <w:szCs w:val="22"/>
      </w:rPr>
      <w:tab/>
      <w:t>1246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212" w:rsidRDefault="00F03212" w:rsidP="005954E8">
      <w:r>
        <w:separator/>
      </w:r>
    </w:p>
  </w:footnote>
  <w:footnote w:type="continuationSeparator" w:id="0">
    <w:p w:rsidR="00F03212" w:rsidRDefault="00F03212" w:rsidP="005954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6"/>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nsid w:val="00000003"/>
    <w:multiLevelType w:val="multilevel"/>
    <w:tmpl w:val="00000000"/>
    <w:name w:val="AutoList7"/>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3">
    <w:nsid w:val="00000004"/>
    <w:multiLevelType w:val="multilevel"/>
    <w:tmpl w:val="00000000"/>
    <w:name w:val="AutoList5"/>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num w:numId="1">
    <w:abstractNumId w:val="0"/>
    <w:lvlOverride w:ilvl="0">
      <w:startOverride w:val="5"/>
      <w:lvl w:ilvl="0">
        <w:start w:val="5"/>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3">
    <w:abstractNumId w:val="2"/>
    <w:lvlOverride w:ilvl="0">
      <w:startOverride w:val="2"/>
      <w:lvl w:ilvl="0">
        <w:start w:val="2"/>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4">
    <w:abstractNumId w:val="3"/>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trackRevisions/>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54E8"/>
    <w:rsid w:val="000C2D0E"/>
    <w:rsid w:val="000D44B7"/>
    <w:rsid w:val="000F60FD"/>
    <w:rsid w:val="00104771"/>
    <w:rsid w:val="0011565E"/>
    <w:rsid w:val="003046C8"/>
    <w:rsid w:val="003722A9"/>
    <w:rsid w:val="00505F8E"/>
    <w:rsid w:val="00592959"/>
    <w:rsid w:val="005954E8"/>
    <w:rsid w:val="00691A34"/>
    <w:rsid w:val="007E22CE"/>
    <w:rsid w:val="008179EC"/>
    <w:rsid w:val="00827010"/>
    <w:rsid w:val="00830F48"/>
    <w:rsid w:val="0084300D"/>
    <w:rsid w:val="00857905"/>
    <w:rsid w:val="0086309D"/>
    <w:rsid w:val="008F7AB0"/>
    <w:rsid w:val="00904D42"/>
    <w:rsid w:val="009A3730"/>
    <w:rsid w:val="009F4EAC"/>
    <w:rsid w:val="00A27248"/>
    <w:rsid w:val="00A44965"/>
    <w:rsid w:val="00A945DD"/>
    <w:rsid w:val="00AB026D"/>
    <w:rsid w:val="00B8014D"/>
    <w:rsid w:val="00CE3265"/>
    <w:rsid w:val="00D25B48"/>
    <w:rsid w:val="00D733C4"/>
    <w:rsid w:val="00E020AE"/>
    <w:rsid w:val="00E6503C"/>
    <w:rsid w:val="00E941AA"/>
    <w:rsid w:val="00EF664D"/>
    <w:rsid w:val="00F03212"/>
    <w:rsid w:val="00F600AD"/>
    <w:rsid w:val="00F65347"/>
    <w:rsid w:val="00FA0E89"/>
    <w:rsid w:val="00FF15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347"/>
    <w:pPr>
      <w:widowControl w:val="0"/>
      <w:autoSpaceDE w:val="0"/>
      <w:autoSpaceDN w:val="0"/>
      <w:adjustRightInd w:val="0"/>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F65347"/>
  </w:style>
  <w:style w:type="paragraph" w:customStyle="1" w:styleId="Level1">
    <w:name w:val="Level 1"/>
    <w:basedOn w:val="Normal"/>
    <w:uiPriority w:val="99"/>
    <w:rsid w:val="00F65347"/>
    <w:pPr>
      <w:numPr>
        <w:numId w:val="4"/>
      </w:numPr>
      <w:ind w:left="2160" w:hanging="720"/>
      <w:outlineLvl w:val="0"/>
    </w:pPr>
  </w:style>
  <w:style w:type="paragraph" w:styleId="Header">
    <w:name w:val="header"/>
    <w:basedOn w:val="Normal"/>
    <w:link w:val="HeaderChar"/>
    <w:uiPriority w:val="99"/>
    <w:semiHidden/>
    <w:unhideWhenUsed/>
    <w:rsid w:val="00D733C4"/>
    <w:pPr>
      <w:tabs>
        <w:tab w:val="center" w:pos="4680"/>
        <w:tab w:val="right" w:pos="9360"/>
      </w:tabs>
    </w:pPr>
  </w:style>
  <w:style w:type="character" w:customStyle="1" w:styleId="HeaderChar">
    <w:name w:val="Header Char"/>
    <w:basedOn w:val="DefaultParagraphFont"/>
    <w:link w:val="Header"/>
    <w:uiPriority w:val="99"/>
    <w:semiHidden/>
    <w:rsid w:val="00D733C4"/>
    <w:rPr>
      <w:rFonts w:ascii="Arial" w:hAnsi="Arial" w:cs="Arial"/>
      <w:sz w:val="24"/>
      <w:szCs w:val="24"/>
    </w:rPr>
  </w:style>
  <w:style w:type="paragraph" w:styleId="Footer">
    <w:name w:val="footer"/>
    <w:basedOn w:val="Normal"/>
    <w:link w:val="FooterChar"/>
    <w:uiPriority w:val="99"/>
    <w:semiHidden/>
    <w:unhideWhenUsed/>
    <w:rsid w:val="00D733C4"/>
    <w:pPr>
      <w:tabs>
        <w:tab w:val="center" w:pos="4680"/>
        <w:tab w:val="right" w:pos="9360"/>
      </w:tabs>
    </w:pPr>
  </w:style>
  <w:style w:type="character" w:customStyle="1" w:styleId="FooterChar">
    <w:name w:val="Footer Char"/>
    <w:basedOn w:val="DefaultParagraphFont"/>
    <w:link w:val="Footer"/>
    <w:uiPriority w:val="99"/>
    <w:semiHidden/>
    <w:rsid w:val="00D733C4"/>
    <w:rPr>
      <w:rFonts w:ascii="Arial" w:hAnsi="Arial" w:cs="Arial"/>
      <w:sz w:val="24"/>
      <w:szCs w:val="24"/>
    </w:rPr>
  </w:style>
  <w:style w:type="paragraph" w:styleId="BalloonText">
    <w:name w:val="Balloon Text"/>
    <w:basedOn w:val="Normal"/>
    <w:link w:val="BalloonTextChar"/>
    <w:uiPriority w:val="99"/>
    <w:semiHidden/>
    <w:unhideWhenUsed/>
    <w:rsid w:val="00691A34"/>
    <w:rPr>
      <w:rFonts w:ascii="Tahoma" w:hAnsi="Tahoma" w:cs="Tahoma"/>
      <w:sz w:val="16"/>
      <w:szCs w:val="16"/>
    </w:rPr>
  </w:style>
  <w:style w:type="character" w:customStyle="1" w:styleId="BalloonTextChar">
    <w:name w:val="Balloon Text Char"/>
    <w:basedOn w:val="DefaultParagraphFont"/>
    <w:link w:val="BalloonText"/>
    <w:uiPriority w:val="99"/>
    <w:semiHidden/>
    <w:rsid w:val="00691A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4099</Words>
  <Characters>23366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D. Powell</dc:creator>
  <cp:keywords/>
  <dc:description/>
  <cp:lastModifiedBy>btc1</cp:lastModifiedBy>
  <cp:revision>2</cp:revision>
  <dcterms:created xsi:type="dcterms:W3CDTF">2011-11-01T17:36:00Z</dcterms:created>
  <dcterms:modified xsi:type="dcterms:W3CDTF">2011-11-01T17:36:00Z</dcterms:modified>
</cp:coreProperties>
</file>